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a </w:t>
      </w:r>
      <w:proofErr w:type="spellStart"/>
      <w:r w:rsidR="00C80489">
        <w:rPr>
          <w:rFonts w:ascii="Arial" w:hAnsi="Arial" w:cs="Arial"/>
          <w:color w:val="auto"/>
        </w:rPr>
        <w:t>nasl</w:t>
      </w:r>
      <w:proofErr w:type="spellEnd"/>
      <w:r w:rsidR="00C80489">
        <w:rPr>
          <w:rFonts w:ascii="Arial" w:hAnsi="Arial" w:cs="Arial"/>
          <w:color w:val="auto"/>
        </w:rPr>
        <w:t xml:space="preserve">.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 xml:space="preserve">Tomáš </w:t>
      </w:r>
      <w:proofErr w:type="spellStart"/>
      <w:r w:rsidR="009F6AB8" w:rsidRPr="00420C9D">
        <w:rPr>
          <w:rFonts w:ascii="Arial" w:hAnsi="Arial" w:cs="Arial"/>
          <w:b/>
          <w:sz w:val="20"/>
          <w:szCs w:val="20"/>
          <w:lang w:eastAsia="cs-CZ"/>
        </w:rPr>
        <w:t>Mateička</w:t>
      </w:r>
      <w:proofErr w:type="spellEnd"/>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 xml:space="preserve">Filip </w:t>
      </w:r>
      <w:proofErr w:type="spellStart"/>
      <w:r w:rsidR="009F6AB8" w:rsidRPr="00420C9D">
        <w:rPr>
          <w:rFonts w:ascii="Arial" w:hAnsi="Arial" w:cs="Arial"/>
          <w:b/>
          <w:sz w:val="20"/>
          <w:szCs w:val="20"/>
          <w:lang w:eastAsia="cs-CZ"/>
        </w:rPr>
        <w:t>Macháček</w:t>
      </w:r>
      <w:proofErr w:type="spellEnd"/>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751B648F" w:rsidR="00045F09" w:rsidRPr="00045F09" w:rsidDel="00BD5EEB" w:rsidRDefault="00045F09" w:rsidP="00045A7F">
      <w:pPr>
        <w:tabs>
          <w:tab w:val="left" w:pos="1985"/>
        </w:tabs>
        <w:spacing w:after="0" w:line="240" w:lineRule="auto"/>
        <w:ind w:left="1985" w:hanging="1985"/>
        <w:rPr>
          <w:del w:id="4" w:author="Autor"/>
          <w:rFonts w:ascii="Arial" w:hAnsi="Arial" w:cs="Arial"/>
          <w:sz w:val="20"/>
          <w:szCs w:val="20"/>
          <w:shd w:val="clear" w:color="auto" w:fill="FFFFFF"/>
        </w:rPr>
      </w:pPr>
      <w:del w:id="5" w:author="Autor">
        <w:r w:rsidRPr="00045F09" w:rsidDel="00BD5EEB">
          <w:rPr>
            <w:rFonts w:ascii="Arial" w:eastAsia="Times New Roman" w:hAnsi="Arial" w:cs="Arial"/>
            <w:b/>
            <w:sz w:val="20"/>
            <w:szCs w:val="20"/>
          </w:rPr>
          <w:delText>PRÍLOHA B11B</w:delText>
        </w:r>
        <w:r w:rsidDel="00BD5EEB">
          <w:rPr>
            <w:rFonts w:ascii="Arial" w:eastAsia="Times New Roman" w:hAnsi="Arial" w:cs="Arial"/>
            <w:sz w:val="20"/>
            <w:szCs w:val="20"/>
          </w:rPr>
          <w:tab/>
        </w:r>
        <w:r w:rsidRPr="00045F09" w:rsidDel="00BD5EEB">
          <w:rPr>
            <w:rFonts w:ascii="Arial" w:eastAsia="Times New Roman" w:hAnsi="Arial" w:cs="Arial"/>
            <w:sz w:val="20"/>
            <w:szCs w:val="20"/>
          </w:rPr>
          <w:delText>Kľúčové strojové vybavenie</w:delText>
        </w:r>
        <w:r w:rsidDel="00BD5EEB">
          <w:rPr>
            <w:rFonts w:ascii="Arial" w:eastAsia="Times New Roman" w:hAnsi="Arial" w:cs="Arial"/>
            <w:sz w:val="20"/>
            <w:szCs w:val="20"/>
          </w:rPr>
          <w:delText xml:space="preserve"> – Pravidlo P2</w:delText>
        </w:r>
      </w:del>
    </w:p>
    <w:p w14:paraId="456CFBDA" w14:textId="6A21DFAA"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6"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3F28F7">
        <w:rPr>
          <w:rFonts w:ascii="Arial" w:eastAsia="Times New Roman" w:hAnsi="Arial" w:cs="Arial"/>
          <w:sz w:val="20"/>
          <w:szCs w:val="20"/>
        </w:rPr>
        <w:t>6</w:t>
      </w:r>
      <w:r w:rsidRPr="000948B0">
        <w:rPr>
          <w:rFonts w:ascii="Arial" w:eastAsia="Times New Roman" w:hAnsi="Arial" w:cs="Arial"/>
          <w:sz w:val="20"/>
          <w:szCs w:val="20"/>
        </w:rPr>
        <w:t xml:space="preserve"> z 8. apríla 2022</w:t>
      </w:r>
    </w:p>
    <w:bookmarkEnd w:id="6"/>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 xml:space="preserve">Tieto súbory je potrebné ako </w:t>
      </w:r>
      <w:proofErr w:type="spellStart"/>
      <w:r w:rsidRPr="00420C9D">
        <w:rPr>
          <w:rFonts w:ascii="Arial" w:eastAsia="Times New Roman" w:hAnsi="Arial" w:cs="Arial"/>
          <w:sz w:val="20"/>
          <w:szCs w:val="20"/>
        </w:rPr>
        <w:t>zazipované</w:t>
      </w:r>
      <w:proofErr w:type="spellEnd"/>
      <w:r w:rsidRPr="00420C9D">
        <w:rPr>
          <w:rFonts w:ascii="Arial" w:eastAsia="Times New Roman" w:hAnsi="Arial" w:cs="Arial"/>
          <w:sz w:val="20"/>
          <w:szCs w:val="20"/>
        </w:rPr>
        <w:t xml:space="preserve">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7"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7"/>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 xml:space="preserve">Národná diaľničná spoločnosť, </w:t>
      </w:r>
      <w:proofErr w:type="spellStart"/>
      <w:r w:rsidRPr="00420C9D">
        <w:rPr>
          <w:rFonts w:ascii="Arial" w:hAnsi="Arial" w:cs="Arial"/>
          <w:sz w:val="20"/>
          <w:szCs w:val="20"/>
        </w:rPr>
        <w:t>a.s</w:t>
      </w:r>
      <w:proofErr w:type="spellEnd"/>
      <w:r w:rsidRPr="00420C9D">
        <w:rPr>
          <w:rFonts w:ascii="Arial" w:hAnsi="Arial" w:cs="Arial"/>
          <w:sz w:val="20"/>
          <w:szCs w:val="20"/>
        </w:rPr>
        <w:t>.</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 xml:space="preserve">Ing. Filip </w:t>
      </w:r>
      <w:proofErr w:type="spellStart"/>
      <w:r w:rsidR="00D26F46" w:rsidRPr="00CB2FED">
        <w:rPr>
          <w:rFonts w:ascii="Arial" w:hAnsi="Arial" w:cs="Arial"/>
          <w:sz w:val="20"/>
          <w:szCs w:val="20"/>
        </w:rPr>
        <w:t>Macháček</w:t>
      </w:r>
      <w:proofErr w:type="spellEnd"/>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w:t>
      </w:r>
      <w:proofErr w:type="spellStart"/>
      <w:r w:rsidR="00D26F46" w:rsidRPr="00420C9D">
        <w:rPr>
          <w:rFonts w:ascii="Arial" w:hAnsi="Arial" w:cs="Arial"/>
          <w:sz w:val="20"/>
          <w:szCs w:val="20"/>
        </w:rPr>
        <w:t>Mateička</w:t>
      </w:r>
      <w:proofErr w:type="spellEnd"/>
      <w:r w:rsidR="00D26F46" w:rsidRPr="00420C9D">
        <w:rPr>
          <w:rFonts w:ascii="Arial" w:hAnsi="Arial" w:cs="Arial"/>
          <w:sz w:val="20"/>
          <w:szCs w:val="20"/>
        </w:rPr>
        <w:t xml:space="preserve">,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8" w:name="_Hlk166742161"/>
      <w:r w:rsidR="00353176" w:rsidRPr="00420C9D">
        <w:rPr>
          <w:rFonts w:ascii="Arial" w:hAnsi="Arial" w:cs="Arial"/>
          <w:sz w:val="20"/>
          <w:szCs w:val="20"/>
        </w:rPr>
        <w:t>SPSRSKBA</w:t>
      </w:r>
      <w:bookmarkEnd w:id="8"/>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 xml:space="preserve">JUDr. Mária </w:t>
      </w:r>
      <w:proofErr w:type="spellStart"/>
      <w:r w:rsidR="00D26F46" w:rsidRPr="00420C9D">
        <w:rPr>
          <w:rFonts w:ascii="Arial" w:hAnsi="Arial" w:cs="Arial"/>
          <w:sz w:val="20"/>
          <w:szCs w:val="20"/>
        </w:rPr>
        <w:t>Kokindová</w:t>
      </w:r>
      <w:proofErr w:type="spellEnd"/>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a </w:t>
      </w:r>
      <w:proofErr w:type="spellStart"/>
      <w:r w:rsidR="00C80489">
        <w:rPr>
          <w:rFonts w:ascii="Arial" w:hAnsi="Arial" w:cs="Arial"/>
          <w:sz w:val="20"/>
          <w:szCs w:val="20"/>
          <w:shd w:val="clear" w:color="auto" w:fill="FFFFFF"/>
        </w:rPr>
        <w:t>nasl</w:t>
      </w:r>
      <w:proofErr w:type="spellEnd"/>
      <w:r w:rsidR="00C80489">
        <w:rPr>
          <w:rFonts w:ascii="Arial" w:hAnsi="Arial" w:cs="Arial"/>
          <w:sz w:val="20"/>
          <w:szCs w:val="20"/>
          <w:shd w:val="clear" w:color="auto" w:fill="FFFFFF"/>
        </w:rPr>
        <w:t xml:space="preserve">.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9"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9"/>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10"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10"/>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11"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11"/>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2"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2"/>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w:t>
      </w:r>
      <w:proofErr w:type="spellStart"/>
      <w:r w:rsidR="00035651" w:rsidRPr="00035651">
        <w:rPr>
          <w:rFonts w:ascii="Arial" w:hAnsi="Arial" w:cs="Arial"/>
          <w:bCs/>
          <w:iCs/>
          <w:sz w:val="20"/>
          <w:szCs w:val="20"/>
        </w:rPr>
        <w:t>Korbe</w:t>
      </w:r>
      <w:r w:rsidR="00C80489">
        <w:rPr>
          <w:rFonts w:ascii="Arial" w:hAnsi="Arial" w:cs="Arial"/>
          <w:bCs/>
          <w:iCs/>
          <w:sz w:val="20"/>
          <w:szCs w:val="20"/>
        </w:rPr>
        <w:t>ľka</w:t>
      </w:r>
      <w:proofErr w:type="spellEnd"/>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w:t>
      </w:r>
      <w:proofErr w:type="spellStart"/>
      <w:r w:rsidR="00035651" w:rsidRPr="00035651">
        <w:rPr>
          <w:rFonts w:ascii="Arial" w:hAnsi="Arial" w:cs="Arial"/>
          <w:bCs/>
          <w:iCs/>
          <w:sz w:val="20"/>
          <w:szCs w:val="20"/>
        </w:rPr>
        <w:t>ekodukty</w:t>
      </w:r>
      <w:proofErr w:type="spellEnd"/>
      <w:r w:rsidR="00035651" w:rsidRPr="00035651">
        <w:rPr>
          <w:rFonts w:ascii="Arial" w:hAnsi="Arial" w:cs="Arial"/>
          <w:bCs/>
          <w:iCs/>
          <w:sz w:val="20"/>
          <w:szCs w:val="20"/>
        </w:rPr>
        <w:t>.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 xml:space="preserve">a ochranu proti účinkom veľkých vôd sú navrhnuté oporné a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w:t>
      </w:r>
      <w:proofErr w:type="spellStart"/>
      <w:r w:rsidR="00035651" w:rsidRPr="00035651">
        <w:rPr>
          <w:rFonts w:ascii="Arial" w:hAnsi="Arial" w:cs="Arial"/>
          <w:bCs/>
          <w:iCs/>
          <w:sz w:val="20"/>
          <w:szCs w:val="20"/>
        </w:rPr>
        <w:t>zárubné</w:t>
      </w:r>
      <w:proofErr w:type="spellEnd"/>
      <w:r w:rsidR="00035651" w:rsidRPr="00035651">
        <w:rPr>
          <w:rFonts w:ascii="Arial" w:hAnsi="Arial" w:cs="Arial"/>
          <w:bCs/>
          <w:iCs/>
          <w:sz w:val="20"/>
          <w:szCs w:val="20"/>
        </w:rPr>
        <w:t xml:space="preserve"> múry. Územím stavby prechádzajú vedenia viacerých nadzemných i pozemných inžinierskych sietí - vodovody, plynovody, silnoprúdové vedenia a rozvody VVN, VN, 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3"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w:t>
      </w:r>
      <w:proofErr w:type="spellStart"/>
      <w:r w:rsidR="00A23312" w:rsidRPr="00420C9D">
        <w:rPr>
          <w:rFonts w:ascii="Arial" w:hAnsi="Arial" w:cs="Arial"/>
          <w:sz w:val="20"/>
          <w:szCs w:val="20"/>
        </w:rPr>
        <w:t>Dubná</w:t>
      </w:r>
      <w:proofErr w:type="spellEnd"/>
      <w:r w:rsidR="00A23312" w:rsidRPr="00420C9D">
        <w:rPr>
          <w:rFonts w:ascii="Arial" w:hAnsi="Arial" w:cs="Arial"/>
          <w:sz w:val="20"/>
          <w:szCs w:val="20"/>
        </w:rPr>
        <w:t xml:space="preserve"> Skala – Turany na západnej strane so začiatkom v km 13,441 (odklon trasy diaľnice D1 </w:t>
      </w:r>
      <w:proofErr w:type="spellStart"/>
      <w:r w:rsidR="00A23312" w:rsidRPr="00420C9D">
        <w:rPr>
          <w:rFonts w:ascii="Arial" w:hAnsi="Arial" w:cs="Arial"/>
          <w:sz w:val="20"/>
          <w:szCs w:val="20"/>
        </w:rPr>
        <w:t>Dubná</w:t>
      </w:r>
      <w:proofErr w:type="spellEnd"/>
      <w:r w:rsidR="00A23312" w:rsidRPr="00420C9D">
        <w:rPr>
          <w:rFonts w:ascii="Arial" w:hAnsi="Arial" w:cs="Arial"/>
          <w:sz w:val="20"/>
          <w:szCs w:val="20"/>
        </w:rPr>
        <w:t xml:space="preserve"> Skala – Turany) a na realizovaný úsek diaľnice D1 Hubová – Ivachnová na východnej strane v križovatke Hubová. Pozostáva z vybudovania </w:t>
      </w:r>
      <w:proofErr w:type="spellStart"/>
      <w:r w:rsidR="00A23312" w:rsidRPr="00420C9D">
        <w:rPr>
          <w:rFonts w:ascii="Arial" w:hAnsi="Arial" w:cs="Arial"/>
          <w:sz w:val="20"/>
          <w:szCs w:val="20"/>
        </w:rPr>
        <w:t>štvorpruhu</w:t>
      </w:r>
      <w:proofErr w:type="spellEnd"/>
      <w:r w:rsidR="00A23312" w:rsidRPr="00420C9D">
        <w:rPr>
          <w:rFonts w:ascii="Arial" w:hAnsi="Arial" w:cs="Arial"/>
          <w:sz w:val="20"/>
          <w:szCs w:val="20"/>
        </w:rPr>
        <w:t xml:space="preserve"> v kategórii D 26,5/100, z dvoch mimoúrovňových križovatiek, ako aj z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11 mostných objektov, 5 ks múrov, 7 ks protihlukových stien v dĺžke 6,7 km, preložiek inžinierskych sietí, migračných koridorov pre zver, 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w:t>
      </w:r>
      <w:proofErr w:type="spellStart"/>
      <w:r w:rsidR="00A23312" w:rsidRPr="00420C9D">
        <w:rPr>
          <w:rFonts w:ascii="Arial" w:hAnsi="Arial" w:cs="Arial"/>
          <w:sz w:val="20"/>
          <w:szCs w:val="20"/>
        </w:rPr>
        <w:t>Korbeľka</w:t>
      </w:r>
      <w:proofErr w:type="spellEnd"/>
      <w:r w:rsidR="00A23312" w:rsidRPr="00420C9D">
        <w:rPr>
          <w:rFonts w:ascii="Arial" w:hAnsi="Arial" w:cs="Arial"/>
          <w:sz w:val="20"/>
          <w:szCs w:val="20"/>
        </w:rPr>
        <w:t xml:space="preserve"> a Havran,  ako aj samotnej diaľnice D1 v celom úseku a nie je 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3"/>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4"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4"/>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a </w:t>
      </w:r>
      <w:proofErr w:type="spellStart"/>
      <w:r w:rsidR="00DD1186" w:rsidRPr="00420C9D">
        <w:rPr>
          <w:rFonts w:ascii="Arial" w:hAnsi="Arial" w:cs="Arial"/>
          <w:sz w:val="20"/>
          <w:szCs w:val="20"/>
        </w:rPr>
        <w:t>nasl</w:t>
      </w:r>
      <w:proofErr w:type="spellEnd"/>
      <w:r w:rsidR="00DD1186" w:rsidRPr="00420C9D">
        <w:rPr>
          <w:rFonts w:ascii="Arial" w:hAnsi="Arial" w:cs="Arial"/>
          <w:sz w:val="20"/>
          <w:szCs w:val="20"/>
        </w:rPr>
        <w:t xml:space="preserve">.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w:t>
      </w:r>
      <w:proofErr w:type="spellStart"/>
      <w:r w:rsidR="00353176" w:rsidRPr="00035651">
        <w:rPr>
          <w:rFonts w:ascii="Arial" w:hAnsi="Arial" w:cs="Arial"/>
          <w:sz w:val="20"/>
          <w:szCs w:val="20"/>
        </w:rPr>
        <w:t>ZoD</w:t>
      </w:r>
      <w:proofErr w:type="spellEnd"/>
      <w:r w:rsidR="00353176" w:rsidRPr="00035651">
        <w:rPr>
          <w:rFonts w:ascii="Arial" w:hAnsi="Arial" w:cs="Arial"/>
          <w:sz w:val="20"/>
          <w:szCs w:val="20"/>
        </w:rPr>
        <w:t>“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proofErr w:type="spellStart"/>
      <w:r w:rsidR="00460587" w:rsidRPr="00460587">
        <w:rPr>
          <w:rFonts w:ascii="Arial" w:hAnsi="Arial" w:cs="Arial"/>
          <w:sz w:val="20"/>
          <w:szCs w:val="20"/>
        </w:rPr>
        <w:t>podčlánok</w:t>
      </w:r>
      <w:proofErr w:type="spellEnd"/>
      <w:r w:rsidR="00460587" w:rsidRPr="00460587">
        <w:rPr>
          <w:rFonts w:ascii="Arial" w:hAnsi="Arial" w:cs="Arial"/>
          <w:sz w:val="20"/>
          <w:szCs w:val="20"/>
        </w:rPr>
        <w:t xml:space="preserve">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w:t>
      </w:r>
      <w:proofErr w:type="spellStart"/>
      <w:r w:rsidR="00460587" w:rsidRPr="00460587">
        <w:rPr>
          <w:rFonts w:ascii="Arial" w:hAnsi="Arial" w:cs="Arial"/>
          <w:sz w:val="20"/>
          <w:szCs w:val="20"/>
        </w:rPr>
        <w:t>podčlánok</w:t>
      </w:r>
      <w:proofErr w:type="spellEnd"/>
      <w:r w:rsidR="00460587" w:rsidRPr="00460587">
        <w:rPr>
          <w:rFonts w:ascii="Arial" w:hAnsi="Arial" w:cs="Arial"/>
          <w:sz w:val="20"/>
          <w:szCs w:val="20"/>
        </w:rPr>
        <w:t xml:space="preserve">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 xml:space="preserve">začína plynúť podpísaním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10.2 (</w:t>
      </w:r>
      <w:r w:rsidRPr="00420C9D">
        <w:rPr>
          <w:rFonts w:ascii="Arial" w:hAnsi="Arial" w:cs="Arial"/>
          <w:i/>
          <w:sz w:val="20"/>
          <w:szCs w:val="20"/>
        </w:rPr>
        <w:t>Preberanie časti Diela</w:t>
      </w:r>
      <w:r w:rsidRPr="00420C9D">
        <w:rPr>
          <w:rFonts w:ascii="Arial" w:hAnsi="Arial" w:cs="Arial"/>
          <w:sz w:val="20"/>
          <w:szCs w:val="20"/>
        </w:rPr>
        <w:t xml:space="preserve">) a končí uplynutím 60 mesiacov po podpísaní Preberacieho protokolu podľa </w:t>
      </w:r>
      <w:proofErr w:type="spellStart"/>
      <w:r w:rsidRPr="00420C9D">
        <w:rPr>
          <w:rFonts w:ascii="Arial" w:hAnsi="Arial" w:cs="Arial"/>
          <w:sz w:val="20"/>
          <w:szCs w:val="20"/>
        </w:rPr>
        <w:t>podčl</w:t>
      </w:r>
      <w:proofErr w:type="spellEnd"/>
      <w:r w:rsidRPr="00420C9D">
        <w:rPr>
          <w:rFonts w:ascii="Arial" w:hAnsi="Arial" w:cs="Arial"/>
          <w:sz w:val="20"/>
          <w:szCs w:val="20"/>
        </w:rPr>
        <w:t>.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 xml:space="preserve">Zákona č. 142/2024 o mimoriadnych opatreniach pre strategické investície a pre výstavbu </w:t>
            </w:r>
            <w:proofErr w:type="spellStart"/>
            <w:r w:rsidR="000420B9" w:rsidRPr="000420B9">
              <w:rPr>
                <w:rFonts w:ascii="Arial" w:hAnsi="Arial" w:cs="Arial"/>
                <w:sz w:val="20"/>
                <w:szCs w:val="20"/>
              </w:rPr>
              <w:t>transeurópskej</w:t>
            </w:r>
            <w:proofErr w:type="spellEnd"/>
            <w:r w:rsidR="000420B9" w:rsidRPr="000420B9">
              <w:rPr>
                <w:rFonts w:ascii="Arial" w:hAnsi="Arial" w:cs="Arial"/>
                <w:sz w:val="20"/>
                <w:szCs w:val="20"/>
              </w:rPr>
              <w:t xml:space="preserve">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proofErr w:type="spellStart"/>
      <w:r w:rsidR="00D03FDC" w:rsidRPr="00420C9D">
        <w:rPr>
          <w:rFonts w:ascii="Arial" w:hAnsi="Arial" w:cs="Arial"/>
          <w:sz w:val="20"/>
          <w:szCs w:val="20"/>
        </w:rPr>
        <w:t>Edge</w:t>
      </w:r>
      <w:proofErr w:type="spellEnd"/>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proofErr w:type="spellStart"/>
      <w:r w:rsidRPr="00420C9D">
        <w:rPr>
          <w:rFonts w:ascii="Arial" w:hAnsi="Arial" w:cs="Arial"/>
          <w:sz w:val="20"/>
          <w:szCs w:val="20"/>
        </w:rPr>
        <w:t>Mozilla</w:t>
      </w:r>
      <w:proofErr w:type="spellEnd"/>
      <w:r w:rsidRPr="00420C9D">
        <w:rPr>
          <w:rFonts w:ascii="Arial" w:hAnsi="Arial" w:cs="Arial"/>
          <w:sz w:val="20"/>
          <w:szCs w:val="20"/>
        </w:rPr>
        <w:t xml:space="preserve">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w:t>
      </w:r>
      <w:proofErr w:type="spellStart"/>
      <w:r w:rsidRPr="00347243">
        <w:rPr>
          <w:rFonts w:ascii="Arial" w:eastAsia="Calibri" w:hAnsi="Arial" w:cs="Arial"/>
          <w:sz w:val="20"/>
          <w:szCs w:val="20"/>
        </w:rPr>
        <w:t>transeurópskej</w:t>
      </w:r>
      <w:proofErr w:type="spellEnd"/>
      <w:r w:rsidRPr="00347243">
        <w:rPr>
          <w:rFonts w:ascii="Arial" w:eastAsia="Calibri" w:hAnsi="Arial" w:cs="Arial"/>
          <w:sz w:val="20"/>
          <w:szCs w:val="20"/>
        </w:rPr>
        <w:t xml:space="preserve">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predkladá záujemca/uchádzač so sídlom mimo územia Slovenskej republiky a  doklad alebo dokument je vyhotovený v cudzom jazyku, predkladá sa takýto dokument spolu s jeho úradným prekladom do štátneho jazyka 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5"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5"/>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w:t>
      </w:r>
      <w:proofErr w:type="spellStart"/>
      <w:r w:rsidRPr="00420C9D">
        <w:rPr>
          <w:rFonts w:ascii="Arial" w:hAnsi="Arial" w:cs="Arial"/>
          <w:sz w:val="20"/>
          <w:szCs w:val="20"/>
        </w:rPr>
        <w:t>položkový</w:t>
      </w:r>
      <w:proofErr w:type="spellEnd"/>
      <w:r w:rsidRPr="00420C9D">
        <w:rPr>
          <w:rFonts w:ascii="Arial" w:hAnsi="Arial" w:cs="Arial"/>
          <w:sz w:val="20"/>
          <w:szCs w:val="20"/>
        </w:rPr>
        <w:t xml:space="preserve">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4957BDE1" w:rsidR="008B53C2" w:rsidRDefault="008B53C2" w:rsidP="008B53C2">
      <w:pPr>
        <w:spacing w:after="0" w:line="240" w:lineRule="auto"/>
        <w:ind w:left="2552" w:hanging="284"/>
        <w:contextualSpacing/>
        <w:jc w:val="both"/>
        <w:rPr>
          <w:ins w:id="16" w:author="Auto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52273DF2" w14:textId="77777777" w:rsidR="00BD5EEB" w:rsidRDefault="00BD5EEB" w:rsidP="00BD5EEB">
      <w:pPr>
        <w:spacing w:after="0" w:line="240" w:lineRule="auto"/>
        <w:ind w:left="1985" w:hanging="851"/>
        <w:contextualSpacing/>
        <w:jc w:val="both"/>
        <w:rPr>
          <w:ins w:id="17" w:author="Autor"/>
          <w:rFonts w:ascii="Arial" w:hAnsi="Arial" w:cs="Arial"/>
          <w:sz w:val="20"/>
          <w:szCs w:val="20"/>
        </w:rPr>
      </w:pPr>
      <w:ins w:id="18" w:author="Autor">
        <w:r>
          <w:rPr>
            <w:rFonts w:ascii="Arial" w:hAnsi="Arial" w:cs="Arial"/>
            <w:sz w:val="20"/>
            <w:szCs w:val="20"/>
          </w:rPr>
          <w:t>19.1.8</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Pr>
            <w:rFonts w:ascii="Arial" w:hAnsi="Arial" w:cs="Arial"/>
            <w:sz w:val="20"/>
            <w:szCs w:val="20"/>
          </w:rPr>
          <w:t>Časť A.1 Zväzok 1 týchto SP</w:t>
        </w:r>
        <w:r w:rsidRPr="00F56041">
          <w:rPr>
            <w:rFonts w:ascii="Arial" w:hAnsi="Arial" w:cs="Arial"/>
            <w:sz w:val="20"/>
            <w:szCs w:val="20"/>
          </w:rPr>
          <w:t>).</w:t>
        </w:r>
      </w:ins>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proofErr w:type="spellStart"/>
      <w:r w:rsidRPr="00420C9D">
        <w:rPr>
          <w:rFonts w:ascii="Arial" w:hAnsi="Arial" w:cs="Arial"/>
          <w:sz w:val="20"/>
          <w:szCs w:val="20"/>
        </w:rPr>
        <w:t>ými</w:t>
      </w:r>
      <w:proofErr w:type="spellEnd"/>
      <w:r w:rsidRPr="00420C9D">
        <w:rPr>
          <w:rFonts w:ascii="Arial" w:hAnsi="Arial" w:cs="Arial"/>
          <w:sz w:val="20"/>
          <w:szCs w:val="20"/>
        </w:rPr>
        <w:t xml:space="preserve">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9"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9"/>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20"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20"/>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21" w:name="_Hlk157496407"/>
      <w:r w:rsidR="00074DAB" w:rsidRPr="00420C9D">
        <w:rPr>
          <w:rFonts w:ascii="Arial" w:hAnsi="Arial" w:cs="Arial"/>
          <w:sz w:val="20"/>
          <w:szCs w:val="20"/>
        </w:rPr>
        <w:t xml:space="preserve">ako </w:t>
      </w:r>
      <w:proofErr w:type="spellStart"/>
      <w:r w:rsidR="00074DAB" w:rsidRPr="00420C9D">
        <w:rPr>
          <w:rFonts w:ascii="Arial" w:hAnsi="Arial" w:cs="Arial"/>
          <w:sz w:val="20"/>
          <w:szCs w:val="20"/>
        </w:rPr>
        <w:t>sken</w:t>
      </w:r>
      <w:proofErr w:type="spellEnd"/>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21"/>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w:t>
      </w:r>
      <w:proofErr w:type="spellStart"/>
      <w:r w:rsidR="00074DAB" w:rsidRPr="00420C9D">
        <w:rPr>
          <w:rFonts w:ascii="Arial" w:hAnsi="Arial" w:cs="Arial"/>
          <w:sz w:val="20"/>
          <w:szCs w:val="20"/>
        </w:rPr>
        <w:t>xls</w:t>
      </w:r>
      <w:proofErr w:type="spellEnd"/>
      <w:r w:rsidR="00074DAB" w:rsidRPr="00420C9D">
        <w:rPr>
          <w:rFonts w:ascii="Arial" w:hAnsi="Arial" w:cs="Arial"/>
          <w:sz w:val="20"/>
          <w:szCs w:val="20"/>
        </w:rPr>
        <w:t>/*.</w:t>
      </w:r>
      <w:proofErr w:type="spellStart"/>
      <w:r w:rsidR="00074DAB" w:rsidRPr="00420C9D">
        <w:rPr>
          <w:rFonts w:ascii="Arial" w:hAnsi="Arial" w:cs="Arial"/>
          <w:sz w:val="20"/>
          <w:szCs w:val="20"/>
        </w:rPr>
        <w:t>xlsx</w:t>
      </w:r>
      <w:proofErr w:type="spellEnd"/>
      <w:r w:rsidR="00074DAB" w:rsidRPr="00420C9D">
        <w:rPr>
          <w:rFonts w:ascii="Arial" w:hAnsi="Arial" w:cs="Arial"/>
          <w:sz w:val="20"/>
          <w:szCs w:val="20"/>
        </w:rPr>
        <w:t xml:space="preserve"> a zároveň aj ako </w:t>
      </w:r>
      <w:proofErr w:type="spellStart"/>
      <w:r w:rsidR="00074DAB" w:rsidRPr="00420C9D">
        <w:rPr>
          <w:rFonts w:ascii="Arial" w:hAnsi="Arial" w:cs="Arial"/>
          <w:sz w:val="20"/>
          <w:szCs w:val="20"/>
        </w:rPr>
        <w:t>sken</w:t>
      </w:r>
      <w:proofErr w:type="spellEnd"/>
      <w:r w:rsidR="00074DAB" w:rsidRPr="00420C9D">
        <w:rPr>
          <w:rFonts w:ascii="Arial" w:hAnsi="Arial" w:cs="Arial"/>
          <w:sz w:val="20"/>
          <w:szCs w:val="20"/>
        </w:rPr>
        <w:t xml:space="preserve">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22"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 xml:space="preserve">s Prílohou B2B Časť B Zväzok 1 týchto SP, ktorý obsahuje aktuálne a úplné údaje o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 xml:space="preserve">/Priamych </w:t>
      </w:r>
      <w:proofErr w:type="spellStart"/>
      <w:r w:rsidRPr="00420C9D">
        <w:rPr>
          <w:rFonts w:ascii="Arial" w:eastAsia="Times New Roman" w:hAnsi="Arial" w:cs="Arial"/>
          <w:sz w:val="20"/>
          <w:szCs w:val="20"/>
        </w:rPr>
        <w:t>Podzhotoviteľoch</w:t>
      </w:r>
      <w:proofErr w:type="spellEnd"/>
      <w:r w:rsidRPr="00420C9D">
        <w:rPr>
          <w:rFonts w:ascii="Arial" w:eastAsia="Times New Roman" w:hAnsi="Arial" w:cs="Arial"/>
          <w:sz w:val="20"/>
          <w:szCs w:val="20"/>
        </w:rPr>
        <w:t>/Dodávateľoch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22"/>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4CC885C3"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ins w:id="23" w:author="Autor">
        <w:r w:rsidR="00BD5EEB">
          <w:rPr>
            <w:rFonts w:ascii="Arial" w:hAnsi="Arial" w:cs="Arial"/>
            <w:sz w:val="20"/>
            <w:szCs w:val="20"/>
          </w:rPr>
          <w:t xml:space="preserve">Aktualizované </w:t>
        </w:r>
      </w:ins>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7BD4A184"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w:t>
      </w:r>
      <w:r w:rsidR="00A25639">
        <w:rPr>
          <w:rFonts w:ascii="Arial" w:hAnsi="Arial" w:cs="Arial"/>
          <w:b/>
          <w:sz w:val="20"/>
          <w:szCs w:val="20"/>
        </w:rPr>
        <w:t>33</w:t>
      </w:r>
      <w:r w:rsidR="009373D5">
        <w:rPr>
          <w:rFonts w:ascii="Arial" w:hAnsi="Arial" w:cs="Arial"/>
          <w:b/>
          <w:sz w:val="20"/>
          <w:szCs w:val="20"/>
        </w:rPr>
        <w:t>/2014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 xml:space="preserve">uchádzač predložiť ako originály alebo kópie dokladov v elektronickej podobe s kvalifikovaným elektronickým podpisom alebo ako zaručene konvertované listiny v zmysle ustanovenia § 35 a </w:t>
      </w:r>
      <w:proofErr w:type="spellStart"/>
      <w:r w:rsidR="008C791B" w:rsidRPr="00420C9D">
        <w:rPr>
          <w:rFonts w:ascii="Arial" w:eastAsia="Times New Roman" w:hAnsi="Arial" w:cs="Arial"/>
          <w:sz w:val="20"/>
          <w:szCs w:val="20"/>
        </w:rPr>
        <w:t>nasl</w:t>
      </w:r>
      <w:proofErr w:type="spellEnd"/>
      <w:r w:rsidR="008C791B" w:rsidRPr="00420C9D">
        <w:rPr>
          <w:rFonts w:ascii="Arial" w:eastAsia="Times New Roman" w:hAnsi="Arial" w:cs="Arial"/>
          <w:sz w:val="20"/>
          <w:szCs w:val="20"/>
        </w:rPr>
        <w:t>.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z. o elektronickej podobe výkonu pôsobnosti orgánov verejnej moci a o zmene a doplnení niektorých zákonov (zákon o e-</w:t>
      </w:r>
      <w:proofErr w:type="spellStart"/>
      <w:r w:rsidR="008C791B" w:rsidRPr="00420C9D">
        <w:rPr>
          <w:rFonts w:ascii="Arial" w:eastAsia="Times New Roman" w:hAnsi="Arial" w:cs="Arial"/>
          <w:sz w:val="20"/>
          <w:szCs w:val="20"/>
        </w:rPr>
        <w:t>Governmente</w:t>
      </w:r>
      <w:proofErr w:type="spellEnd"/>
      <w:r w:rsidR="008C791B" w:rsidRPr="00420C9D">
        <w:rPr>
          <w:rFonts w:ascii="Arial" w:eastAsia="Times New Roman" w:hAnsi="Arial" w:cs="Arial"/>
          <w:sz w:val="20"/>
          <w:szCs w:val="20"/>
        </w:rPr>
        <w:t xml:space="preserve">) v znení neskorších predpisov alebo len </w:t>
      </w:r>
      <w:bookmarkStart w:id="24" w:name="_Hlk161748611"/>
      <w:r w:rsidR="008C791B" w:rsidRPr="00420C9D">
        <w:rPr>
          <w:rFonts w:ascii="Arial" w:eastAsia="Times New Roman" w:hAnsi="Arial" w:cs="Arial"/>
          <w:sz w:val="20"/>
          <w:szCs w:val="20"/>
        </w:rPr>
        <w:t xml:space="preserve">ako </w:t>
      </w:r>
      <w:proofErr w:type="spellStart"/>
      <w:r w:rsidR="008C791B" w:rsidRPr="00420C9D">
        <w:rPr>
          <w:rFonts w:ascii="Arial" w:eastAsia="Times New Roman" w:hAnsi="Arial" w:cs="Arial"/>
          <w:sz w:val="20"/>
          <w:szCs w:val="20"/>
        </w:rPr>
        <w:t>skeny</w:t>
      </w:r>
      <w:proofErr w:type="spellEnd"/>
      <w:r w:rsidR="008C791B" w:rsidRPr="00420C9D">
        <w:rPr>
          <w:rFonts w:ascii="Arial" w:eastAsia="Times New Roman" w:hAnsi="Arial" w:cs="Arial"/>
          <w:sz w:val="20"/>
          <w:szCs w:val="20"/>
        </w:rPr>
        <w:t xml:space="preserve"> originálov alebo úradne osvedčených  fotokópií týchto dokumentov.</w:t>
      </w:r>
      <w:bookmarkEnd w:id="24"/>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w:t>
      </w:r>
      <w:proofErr w:type="spellStart"/>
      <w:r w:rsidRPr="00420C9D">
        <w:rPr>
          <w:rFonts w:ascii="Arial" w:hAnsi="Arial" w:cs="Arial"/>
          <w:sz w:val="20"/>
          <w:szCs w:val="20"/>
        </w:rPr>
        <w:t>s</w:t>
      </w:r>
      <w:r w:rsidR="004E6314"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 xml:space="preserve">Národná diaľničná spoločnosť, </w:t>
      </w:r>
      <w:proofErr w:type="spellStart"/>
      <w:r w:rsidRPr="00420C9D">
        <w:rPr>
          <w:rFonts w:ascii="Arial" w:hAnsi="Arial" w:cs="Arial"/>
          <w:sz w:val="20"/>
          <w:szCs w:val="20"/>
        </w:rPr>
        <w:t>a.s</w:t>
      </w:r>
      <w:proofErr w:type="spellEnd"/>
      <w:r w:rsidRPr="00420C9D">
        <w:rPr>
          <w:rFonts w:ascii="Arial" w:hAnsi="Arial" w:cs="Arial"/>
          <w:sz w:val="20"/>
          <w:szCs w:val="20"/>
        </w:rPr>
        <w:t>.</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w:t>
      </w:r>
      <w:proofErr w:type="spellStart"/>
      <w:r w:rsidRPr="00420C9D">
        <w:rPr>
          <w:rFonts w:cs="Arial"/>
          <w:szCs w:val="20"/>
        </w:rPr>
        <w:t>ými</w:t>
      </w:r>
      <w:proofErr w:type="spellEnd"/>
      <w:r w:rsidRPr="00420C9D">
        <w:rPr>
          <w:rFonts w:cs="Arial"/>
          <w:szCs w:val="20"/>
        </w:rPr>
        <w:t xml:space="preserve">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w:t>
      </w:r>
      <w:proofErr w:type="spellStart"/>
      <w:r w:rsidRPr="00420C9D">
        <w:rPr>
          <w:rFonts w:ascii="Arial" w:hAnsi="Arial" w:cs="Arial"/>
          <w:sz w:val="20"/>
          <w:szCs w:val="20"/>
        </w:rPr>
        <w:t>s</w:t>
      </w:r>
      <w:r w:rsidR="00F944BF" w:rsidRPr="00420C9D">
        <w:rPr>
          <w:rFonts w:ascii="Arial" w:hAnsi="Arial" w:cs="Arial"/>
          <w:sz w:val="20"/>
          <w:szCs w:val="20"/>
        </w:rPr>
        <w:t>ke</w:t>
      </w:r>
      <w:r w:rsidRPr="00420C9D">
        <w:rPr>
          <w:rFonts w:ascii="Arial" w:hAnsi="Arial" w:cs="Arial"/>
          <w:sz w:val="20"/>
          <w:szCs w:val="20"/>
        </w:rPr>
        <w:t>n</w:t>
      </w:r>
      <w:proofErr w:type="spellEnd"/>
      <w:r w:rsidRPr="00420C9D">
        <w:rPr>
          <w:rFonts w:ascii="Arial" w:hAnsi="Arial" w:cs="Arial"/>
          <w:sz w:val="20"/>
          <w:szCs w:val="20"/>
        </w:rPr>
        <w:t xml:space="preserve">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w:t>
      </w:r>
      <w:proofErr w:type="spellStart"/>
      <w:r w:rsidRPr="00420C9D">
        <w:rPr>
          <w:rFonts w:cs="Arial"/>
          <w:szCs w:val="20"/>
        </w:rPr>
        <w:t>ými</w:t>
      </w:r>
      <w:proofErr w:type="spellEnd"/>
      <w:r w:rsidRPr="00420C9D">
        <w:rPr>
          <w:rFonts w:cs="Arial"/>
          <w:szCs w:val="20"/>
        </w:rPr>
        <w:t xml:space="preserve">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márneho uplynutia lehoty na doručenie námietky, ak ho verejný obstarávateľ vylúčil z verejného 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 xml:space="preserve">dodávateľov v prípade prijatia jej ponuky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25"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25"/>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w:t>
      </w:r>
      <w:proofErr w:type="spellStart"/>
      <w:r w:rsidR="006E4B7F" w:rsidRPr="00420C9D">
        <w:rPr>
          <w:rFonts w:ascii="Arial" w:eastAsia="Times New Roman" w:hAnsi="Arial" w:cs="Arial"/>
          <w:color w:val="000000" w:themeColor="text1"/>
          <w:sz w:val="20"/>
          <w:szCs w:val="20"/>
          <w:lang w:eastAsia="en-US"/>
        </w:rPr>
        <w:t>eID</w:t>
      </w:r>
      <w:proofErr w:type="spellEnd"/>
      <w:r w:rsidR="006E4B7F" w:rsidRPr="00420C9D">
        <w:rPr>
          <w:rFonts w:ascii="Arial" w:eastAsia="Times New Roman" w:hAnsi="Arial" w:cs="Arial"/>
          <w:color w:val="000000" w:themeColor="text1"/>
          <w:sz w:val="20"/>
          <w:szCs w:val="20"/>
          <w:lang w:eastAsia="en-US"/>
        </w:rPr>
        <w:t>).</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24.2 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6" w:name="_Hlk170295351"/>
      <w:r>
        <w:rPr>
          <w:rFonts w:ascii="Arial" w:hAnsi="Arial" w:cs="Arial"/>
          <w:sz w:val="20"/>
          <w:szCs w:val="20"/>
          <w:shd w:val="clear" w:color="auto" w:fill="FFFFFF"/>
        </w:rPr>
        <w:t>Verejný obstarávateľ vyhodnotí žiadosti o účasti podľa § 40 zákona o verejnom obstarávaní.</w:t>
      </w:r>
      <w:bookmarkEnd w:id="26"/>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Verejný obstarávateľ dáva hospodárskym subjektom na vedomie, že bude postupovať podľa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7"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7"/>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8"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8"/>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6471CF5C"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9"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w:t>
      </w:r>
      <w:r w:rsidR="003F28F7">
        <w:rPr>
          <w:rFonts w:ascii="Arial" w:eastAsia="Times New Roman" w:hAnsi="Arial" w:cs="Arial"/>
          <w:sz w:val="20"/>
          <w:szCs w:val="20"/>
        </w:rPr>
        <w:t>A.</w:t>
      </w:r>
      <w:r w:rsidRPr="00420C9D">
        <w:rPr>
          <w:rFonts w:ascii="Arial" w:eastAsia="Times New Roman" w:hAnsi="Arial" w:cs="Arial"/>
          <w:sz w:val="20"/>
          <w:szCs w:val="20"/>
        </w:rPr>
        <w:t>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9"/>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30" w:name="_Toc461981394"/>
      <w:bookmarkStart w:id="31" w:name="_Toc461981395"/>
      <w:bookmarkStart w:id="32" w:name="_Toc461981397"/>
      <w:bookmarkStart w:id="33" w:name="_Toc461981398"/>
      <w:bookmarkStart w:id="34" w:name="_Toc461981399"/>
      <w:bookmarkStart w:id="35" w:name="_Toc461981401"/>
      <w:bookmarkStart w:id="36" w:name="_Toc461981409"/>
      <w:bookmarkStart w:id="37" w:name="_Toc461981412"/>
      <w:bookmarkStart w:id="38" w:name="_Toc461981415"/>
      <w:bookmarkStart w:id="39" w:name="_Toc461981422"/>
      <w:bookmarkStart w:id="40" w:name="_Toc461981423"/>
      <w:bookmarkStart w:id="41" w:name="_Toc461981424"/>
      <w:bookmarkStart w:id="42" w:name="_Toc461981425"/>
      <w:bookmarkStart w:id="43" w:name="_Toc461981427"/>
      <w:bookmarkStart w:id="44" w:name="_Toc461981431"/>
      <w:bookmarkStart w:id="45" w:name="_Toc46198143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w:t>
      </w:r>
      <w:r w:rsidRPr="00420C9D">
        <w:rPr>
          <w:rFonts w:ascii="Arial" w:hAnsi="Arial" w:cs="Arial"/>
          <w:sz w:val="20"/>
          <w:szCs w:val="20"/>
        </w:rPr>
        <w:lastRenderedPageBreak/>
        <w:t xml:space="preserve">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w:t>
      </w:r>
      <w:proofErr w:type="spellStart"/>
      <w:r w:rsidRPr="00420C9D">
        <w:rPr>
          <w:rFonts w:ascii="Arial" w:hAnsi="Arial" w:cs="Arial"/>
          <w:b/>
          <w:color w:val="000000" w:themeColor="text1"/>
          <w:sz w:val="20"/>
          <w:szCs w:val="20"/>
          <w:lang w:eastAsia="en-US"/>
        </w:rPr>
        <w:t>xml</w:t>
      </w:r>
      <w:proofErr w:type="spellEnd"/>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6"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6"/>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w:t>
      </w:r>
      <w:proofErr w:type="spellStart"/>
      <w:r w:rsidR="00CD5D9A" w:rsidRPr="00420C9D">
        <w:rPr>
          <w:rFonts w:ascii="Arial" w:eastAsia="Times New Roman" w:hAnsi="Arial" w:cs="Arial"/>
          <w:color w:val="000000" w:themeColor="text1"/>
          <w:sz w:val="20"/>
          <w:szCs w:val="20"/>
          <w:lang w:eastAsia="en-US"/>
        </w:rPr>
        <w:t>t.j</w:t>
      </w:r>
      <w:proofErr w:type="spellEnd"/>
      <w:r w:rsidR="00CD5D9A" w:rsidRPr="00420C9D">
        <w:rPr>
          <w:rFonts w:ascii="Arial" w:eastAsia="Times New Roman" w:hAnsi="Arial" w:cs="Arial"/>
          <w:color w:val="000000" w:themeColor="text1"/>
          <w:sz w:val="20"/>
          <w:szCs w:val="20"/>
          <w:lang w:eastAsia="en-US"/>
        </w:rPr>
        <w:t xml:space="preserve">.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7"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7"/>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8"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8"/>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w:t>
      </w:r>
      <w:proofErr w:type="spellStart"/>
      <w:r w:rsidRPr="00420C9D">
        <w:rPr>
          <w:rFonts w:ascii="Arial" w:hAnsi="Arial" w:cs="Arial"/>
          <w:bCs/>
          <w:color w:val="404040" w:themeColor="text1" w:themeTint="BF"/>
          <w:sz w:val="20"/>
          <w:szCs w:val="20"/>
        </w:rPr>
        <w:t>nehodiace</w:t>
      </w:r>
      <w:proofErr w:type="spellEnd"/>
      <w:r w:rsidRPr="00420C9D">
        <w:rPr>
          <w:rFonts w:ascii="Arial" w:hAnsi="Arial" w:cs="Arial"/>
          <w:bCs/>
          <w:color w:val="404040" w:themeColor="text1" w:themeTint="BF"/>
          <w:sz w:val="20"/>
          <w:szCs w:val="20"/>
        </w:rPr>
        <w:t xml:space="preserv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9"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50"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6CDE8F9F" w:rsidR="00045F09" w:rsidRPr="00045F09" w:rsidDel="00BD5EEB" w:rsidRDefault="00045F09" w:rsidP="00045F09">
      <w:pPr>
        <w:tabs>
          <w:tab w:val="left" w:pos="1985"/>
        </w:tabs>
        <w:spacing w:after="0" w:line="240" w:lineRule="auto"/>
        <w:ind w:left="1985" w:hanging="1985"/>
        <w:rPr>
          <w:del w:id="51" w:author="Autor"/>
          <w:rFonts w:ascii="Arial" w:hAnsi="Arial" w:cs="Arial"/>
          <w:sz w:val="20"/>
          <w:szCs w:val="20"/>
          <w:shd w:val="clear" w:color="auto" w:fill="FFFFFF"/>
        </w:rPr>
      </w:pPr>
      <w:del w:id="52" w:author="Autor">
        <w:r w:rsidRPr="00045F09" w:rsidDel="00BD5EEB">
          <w:rPr>
            <w:rFonts w:ascii="Arial" w:eastAsia="Times New Roman" w:hAnsi="Arial" w:cs="Arial"/>
            <w:b/>
            <w:sz w:val="20"/>
            <w:szCs w:val="20"/>
          </w:rPr>
          <w:delText>PRÍLOHA B11B</w:delText>
        </w:r>
        <w:r w:rsidDel="00BD5EEB">
          <w:rPr>
            <w:rFonts w:ascii="Arial" w:eastAsia="Times New Roman" w:hAnsi="Arial" w:cs="Arial"/>
            <w:sz w:val="20"/>
            <w:szCs w:val="20"/>
          </w:rPr>
          <w:tab/>
        </w:r>
        <w:r w:rsidRPr="00045F09" w:rsidDel="00BD5EEB">
          <w:rPr>
            <w:rFonts w:ascii="Arial" w:eastAsia="Times New Roman" w:hAnsi="Arial" w:cs="Arial"/>
            <w:sz w:val="20"/>
            <w:szCs w:val="20"/>
          </w:rPr>
          <w:delText>Kľúčové strojové vybavenie</w:delText>
        </w:r>
        <w:r w:rsidDel="00BD5EEB">
          <w:rPr>
            <w:rFonts w:ascii="Arial" w:eastAsia="Times New Roman" w:hAnsi="Arial" w:cs="Arial"/>
            <w:sz w:val="20"/>
            <w:szCs w:val="20"/>
          </w:rPr>
          <w:delText xml:space="preserve"> – Pravidlo P2</w:delText>
        </w:r>
      </w:del>
    </w:p>
    <w:p w14:paraId="0F4751AF" w14:textId="56A8A085"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w:t>
      </w:r>
      <w:r w:rsidR="003F28F7">
        <w:rPr>
          <w:rFonts w:ascii="Arial" w:eastAsia="Times New Roman" w:hAnsi="Arial" w:cs="Arial"/>
          <w:sz w:val="20"/>
          <w:szCs w:val="20"/>
        </w:rPr>
        <w:t>6</w:t>
      </w:r>
      <w:r w:rsidR="001013A0" w:rsidRPr="000948B0">
        <w:rPr>
          <w:rFonts w:ascii="Arial" w:eastAsia="Times New Roman" w:hAnsi="Arial" w:cs="Arial"/>
          <w:sz w:val="20"/>
          <w:szCs w:val="20"/>
        </w:rPr>
        <w:t xml:space="preserve">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50"/>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9"/>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 xml:space="preserve">Národná diaľničná spoločnosť, </w:t>
      </w:r>
      <w:proofErr w:type="spellStart"/>
      <w:r w:rsidRPr="00420C9D">
        <w:rPr>
          <w:rFonts w:ascii="Arial" w:hAnsi="Arial" w:cs="Arial"/>
          <w:bCs/>
          <w:sz w:val="20"/>
          <w:szCs w:val="20"/>
        </w:rPr>
        <w:t>a.s</w:t>
      </w:r>
      <w:proofErr w:type="spellEnd"/>
      <w:r w:rsidRPr="00420C9D">
        <w:rPr>
          <w:rFonts w:ascii="Arial" w:hAnsi="Arial" w:cs="Arial"/>
          <w:bCs/>
          <w:sz w:val="20"/>
          <w:szCs w:val="20"/>
        </w:rPr>
        <w:t>.</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w:t>
      </w:r>
      <w:proofErr w:type="spellStart"/>
      <w:r w:rsidRPr="00420C9D">
        <w:rPr>
          <w:rFonts w:ascii="Arial" w:hAnsi="Arial" w:cs="Arial"/>
          <w:sz w:val="20"/>
          <w:szCs w:val="20"/>
        </w:rPr>
        <w:t>mikro</w:t>
      </w:r>
      <w:proofErr w:type="spellEnd"/>
      <w:r w:rsidRPr="00420C9D">
        <w:rPr>
          <w:rFonts w:ascii="Arial" w:hAnsi="Arial" w:cs="Arial"/>
          <w:sz w:val="20"/>
          <w:szCs w:val="20"/>
        </w:rPr>
        <w:t xml:space="preserve">, malých a stredných podnikov. </w:t>
      </w:r>
      <w:proofErr w:type="spellStart"/>
      <w:r w:rsidRPr="00420C9D">
        <w:rPr>
          <w:rFonts w:ascii="Arial" w:hAnsi="Arial" w:cs="Arial"/>
          <w:b/>
          <w:sz w:val="20"/>
          <w:szCs w:val="20"/>
        </w:rPr>
        <w:t>Mikropodniky</w:t>
      </w:r>
      <w:proofErr w:type="spellEnd"/>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xml:space="preserve">: podniky, ktoré nie sú </w:t>
      </w:r>
      <w:proofErr w:type="spellStart"/>
      <w:r w:rsidRPr="00420C9D">
        <w:rPr>
          <w:rFonts w:ascii="Arial" w:hAnsi="Arial" w:cs="Arial"/>
          <w:sz w:val="20"/>
          <w:szCs w:val="20"/>
        </w:rPr>
        <w:t>mikropodnikmi</w:t>
      </w:r>
      <w:proofErr w:type="spellEnd"/>
      <w:r w:rsidRPr="00420C9D">
        <w:rPr>
          <w:rFonts w:ascii="Arial" w:hAnsi="Arial" w:cs="Arial"/>
          <w:sz w:val="20"/>
          <w:szCs w:val="20"/>
        </w:rPr>
        <w:t xml:space="preserve">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w:t>
      </w:r>
      <w:proofErr w:type="spellStart"/>
      <w:r w:rsidR="007B5F76" w:rsidRPr="00420C9D">
        <w:rPr>
          <w:rFonts w:ascii="Arial" w:hAnsi="Arial" w:cs="Arial"/>
          <w:b/>
        </w:rPr>
        <w:t>Turany</w:t>
      </w:r>
      <w:proofErr w:type="spellEnd"/>
      <w:r w:rsidR="007B5F76" w:rsidRPr="00420C9D">
        <w:rPr>
          <w:rFonts w:ascii="Arial" w:hAnsi="Arial" w:cs="Arial"/>
          <w:b/>
        </w:rPr>
        <w:t xml:space="preserve"> – </w:t>
      </w:r>
      <w:proofErr w:type="spellStart"/>
      <w:r w:rsidR="007B5F76" w:rsidRPr="00420C9D">
        <w:rPr>
          <w:rFonts w:ascii="Arial" w:hAnsi="Arial" w:cs="Arial"/>
          <w:b/>
        </w:rPr>
        <w:t>Hubová</w:t>
      </w:r>
      <w:proofErr w:type="spellEnd"/>
      <w:r w:rsidR="007B5F76" w:rsidRPr="00420C9D">
        <w:rPr>
          <w:rFonts w:ascii="Arial" w:hAnsi="Arial" w:cs="Arial"/>
          <w:b/>
        </w:rPr>
        <w:t xml:space="preserve">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61034AF3"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w:t>
      </w:r>
      <w:r w:rsidR="003F28F7">
        <w:rPr>
          <w:rFonts w:ascii="Arial" w:hAnsi="Arial" w:cs="Arial"/>
          <w:sz w:val="20"/>
          <w:szCs w:val="20"/>
        </w:rPr>
        <w:t>k</w:t>
      </w:r>
      <w:r w:rsidRPr="00420C9D">
        <w:rPr>
          <w:rFonts w:ascii="Arial" w:hAnsi="Arial" w:cs="Arial"/>
          <w:sz w:val="20"/>
          <w:szCs w:val="20"/>
        </w:rPr>
        <w:t> </w:t>
      </w:r>
      <w:r w:rsidR="003F28F7">
        <w:rPr>
          <w:rFonts w:ascii="Arial" w:hAnsi="Arial" w:cs="Arial"/>
          <w:sz w:val="20"/>
          <w:szCs w:val="20"/>
        </w:rPr>
        <w:t>ne</w:t>
      </w:r>
      <w:r w:rsidRPr="00420C9D">
        <w:rPr>
          <w:rFonts w:ascii="Arial" w:hAnsi="Arial" w:cs="Arial"/>
          <w:sz w:val="20"/>
          <w:szCs w:val="20"/>
        </w:rPr>
        <w:t>uza</w:t>
      </w:r>
      <w:r w:rsidR="009744BB">
        <w:rPr>
          <w:rFonts w:ascii="Arial" w:hAnsi="Arial" w:cs="Arial"/>
          <w:sz w:val="20"/>
          <w:szCs w:val="20"/>
        </w:rPr>
        <w:t>vreti</w:t>
      </w:r>
      <w:r w:rsidR="003F28F7">
        <w:rPr>
          <w:rFonts w:ascii="Arial" w:hAnsi="Arial" w:cs="Arial"/>
          <w:sz w:val="20"/>
          <w:szCs w:val="20"/>
        </w:rPr>
        <w:t>u</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299B03B5"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w:t>
      </w:r>
      <w:r w:rsidR="003F28F7">
        <w:rPr>
          <w:rFonts w:ascii="Arial" w:hAnsi="Arial" w:cs="Arial"/>
          <w:sz w:val="20"/>
          <w:szCs w:val="20"/>
        </w:rPr>
        <w:t>á</w:t>
      </w:r>
      <w:r w:rsidRPr="00420C9D">
        <w:rPr>
          <w:rFonts w:ascii="Arial" w:hAnsi="Arial" w:cs="Arial"/>
          <w:sz w:val="20"/>
          <w:szCs w:val="20"/>
        </w:rPr>
        <w:t xml:space="preserve"> za neplatn</w:t>
      </w:r>
      <w:r w:rsidR="003F28F7">
        <w:rPr>
          <w:rFonts w:ascii="Arial" w:hAnsi="Arial" w:cs="Arial"/>
          <w:sz w:val="20"/>
          <w:szCs w:val="20"/>
        </w:rPr>
        <w:t>ú</w:t>
      </w:r>
      <w:r w:rsidRPr="00420C9D">
        <w:rPr>
          <w:rFonts w:ascii="Arial" w:hAnsi="Arial" w:cs="Arial"/>
          <w:sz w:val="20"/>
          <w:szCs w:val="20"/>
        </w:rPr>
        <w:t xml:space="preserve"> a byť zrušen</w:t>
      </w:r>
      <w:r w:rsidR="003F28F7">
        <w:rPr>
          <w:rFonts w:ascii="Arial" w:hAnsi="Arial" w:cs="Arial"/>
          <w:sz w:val="20"/>
          <w:szCs w:val="20"/>
        </w:rPr>
        <w:t>á</w:t>
      </w:r>
      <w:r w:rsidRPr="00420C9D">
        <w:rPr>
          <w:rFonts w:ascii="Arial" w:hAnsi="Arial" w:cs="Arial"/>
          <w:sz w:val="20"/>
          <w:szCs w:val="20"/>
        </w:rPr>
        <w:t>.</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w:t>
      </w:r>
      <w:proofErr w:type="spellStart"/>
      <w:r w:rsidRPr="00420C9D">
        <w:rPr>
          <w:rFonts w:ascii="Arial" w:hAnsi="Arial" w:cs="Arial"/>
          <w:sz w:val="20"/>
          <w:szCs w:val="20"/>
        </w:rPr>
        <w:t>Ganttov</w:t>
      </w:r>
      <w:proofErr w:type="spellEnd"/>
      <w:r w:rsidRPr="00420C9D">
        <w:rPr>
          <w:rFonts w:ascii="Arial" w:hAnsi="Arial" w:cs="Arial"/>
          <w:sz w:val="20"/>
          <w:szCs w:val="20"/>
        </w:rPr>
        <w:t xml:space="preserve"> graf- grafická časť, ktorá musí byť vypracovaná vo formáte *.</w:t>
      </w:r>
      <w:proofErr w:type="spellStart"/>
      <w:r w:rsidRPr="00420C9D">
        <w:rPr>
          <w:rFonts w:ascii="Arial" w:hAnsi="Arial" w:cs="Arial"/>
          <w:sz w:val="20"/>
          <w:szCs w:val="20"/>
        </w:rPr>
        <w:t>mpp</w:t>
      </w:r>
      <w:proofErr w:type="spellEnd"/>
      <w:r w:rsidRPr="00420C9D">
        <w:rPr>
          <w:rFonts w:ascii="Arial" w:hAnsi="Arial" w:cs="Arial"/>
          <w:sz w:val="20"/>
          <w:szCs w:val="20"/>
        </w:rPr>
        <w:t xml:space="preserve"> s jasne vyznačenou kritickou cestou, ktorú budú vytvárať príslušné časti Diela, </w:t>
      </w:r>
      <w:proofErr w:type="spellStart"/>
      <w:r w:rsidRPr="00420C9D">
        <w:rPr>
          <w:rFonts w:ascii="Arial" w:hAnsi="Arial" w:cs="Arial"/>
          <w:sz w:val="20"/>
          <w:szCs w:val="20"/>
        </w:rPr>
        <w:t>t.j</w:t>
      </w:r>
      <w:proofErr w:type="spellEnd"/>
      <w:r w:rsidRPr="00420C9D">
        <w:rPr>
          <w:rFonts w:ascii="Arial" w:hAnsi="Arial" w:cs="Arial"/>
          <w:sz w:val="20"/>
          <w:szCs w:val="20"/>
        </w:rPr>
        <w:t>.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w:t>
      </w:r>
      <w:proofErr w:type="spellStart"/>
      <w:r w:rsidRPr="00420C9D">
        <w:rPr>
          <w:rFonts w:ascii="Arial" w:hAnsi="Arial" w:cs="Arial"/>
          <w:sz w:val="20"/>
          <w:szCs w:val="20"/>
        </w:rPr>
        <w:t>t.j</w:t>
      </w:r>
      <w:proofErr w:type="spellEnd"/>
      <w:r w:rsidRPr="00420C9D">
        <w:rPr>
          <w:rFonts w:ascii="Arial" w:hAnsi="Arial" w:cs="Arial"/>
          <w:sz w:val="20"/>
          <w:szCs w:val="20"/>
        </w:rPr>
        <w:t>.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72ED337A"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w:t>
      </w:r>
      <w:proofErr w:type="spellStart"/>
      <w:r w:rsidRPr="00420C9D">
        <w:rPr>
          <w:rFonts w:ascii="Arial" w:eastAsia="Times New Roman" w:hAnsi="Arial" w:cs="Arial"/>
          <w:b/>
          <w:sz w:val="20"/>
          <w:szCs w:val="20"/>
        </w:rPr>
        <w:t>podčlánku</w:t>
      </w:r>
      <w:proofErr w:type="spellEnd"/>
      <w:r w:rsidRPr="00420C9D">
        <w:rPr>
          <w:rFonts w:ascii="Arial" w:eastAsia="Times New Roman" w:hAnsi="Arial" w:cs="Arial"/>
          <w:b/>
          <w:sz w:val="20"/>
          <w:szCs w:val="20"/>
        </w:rPr>
        <w:t xml:space="preserve"> 8.3 Osobitné zmluvné podmienky (Časť 2.2 </w:t>
      </w:r>
      <w:bookmarkStart w:id="53" w:name="_Hlk161737951"/>
      <w:r w:rsidRPr="00420C9D">
        <w:rPr>
          <w:rFonts w:ascii="Arial" w:eastAsia="Times New Roman" w:hAnsi="Arial" w:cs="Arial"/>
          <w:b/>
          <w:sz w:val="20"/>
          <w:szCs w:val="20"/>
        </w:rPr>
        <w:t>Zväzok 2 súťažných podkladov</w:t>
      </w:r>
      <w:bookmarkEnd w:id="53"/>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w:t>
      </w:r>
      <w:proofErr w:type="spellStart"/>
      <w:r w:rsidRPr="00420C9D">
        <w:rPr>
          <w:rFonts w:ascii="Arial" w:hAnsi="Arial" w:cs="Arial"/>
          <w:sz w:val="20"/>
          <w:szCs w:val="20"/>
        </w:rPr>
        <w:t>podčlánku</w:t>
      </w:r>
      <w:proofErr w:type="spellEnd"/>
      <w:r w:rsidRPr="00420C9D">
        <w:rPr>
          <w:rFonts w:ascii="Arial" w:hAnsi="Arial" w:cs="Arial"/>
          <w:sz w:val="20"/>
          <w:szCs w:val="20"/>
        </w:rPr>
        <w:t xml:space="preserve">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 xml:space="preserve">k </w:t>
      </w:r>
      <w:r w:rsidR="003F28F7">
        <w:rPr>
          <w:rFonts w:ascii="Arial" w:hAnsi="Arial" w:cs="Arial"/>
          <w:sz w:val="20"/>
          <w:szCs w:val="20"/>
        </w:rPr>
        <w:t>2</w:t>
      </w:r>
      <w:r w:rsidR="002967F2" w:rsidRPr="00420C9D">
        <w:rPr>
          <w:rFonts w:ascii="Arial" w:hAnsi="Arial" w:cs="Arial"/>
          <w:sz w:val="20"/>
          <w:szCs w:val="20"/>
        </w:rPr>
        <w:t xml:space="preserve">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 xml:space="preserve">prác podľa </w:t>
      </w:r>
      <w:proofErr w:type="spellStart"/>
      <w:r w:rsidRPr="00420C9D">
        <w:rPr>
          <w:rFonts w:ascii="Arial" w:hAnsi="Arial" w:cs="Arial"/>
          <w:b/>
          <w:bCs/>
          <w:sz w:val="20"/>
          <w:szCs w:val="20"/>
        </w:rPr>
        <w:t>podčlánku</w:t>
      </w:r>
      <w:proofErr w:type="spellEnd"/>
      <w:r w:rsidRPr="00420C9D">
        <w:rPr>
          <w:rFonts w:ascii="Arial" w:hAnsi="Arial" w:cs="Arial"/>
          <w:b/>
          <w:bCs/>
          <w:sz w:val="20"/>
          <w:szCs w:val="20"/>
        </w:rPr>
        <w:t xml:space="preserve">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 xml:space="preserve">(Počet dní od začiatku LV </w:t>
            </w:r>
            <w:proofErr w:type="spellStart"/>
            <w:r w:rsidRPr="009744BB">
              <w:rPr>
                <w:rFonts w:ascii="Arial" w:hAnsi="Arial" w:cs="Arial"/>
                <w:b/>
                <w:bCs/>
                <w:sz w:val="20"/>
                <w:szCs w:val="20"/>
              </w:rPr>
              <w:t>podčlánok</w:t>
            </w:r>
            <w:proofErr w:type="spellEnd"/>
            <w:r w:rsidRPr="009744BB">
              <w:rPr>
                <w:rFonts w:ascii="Arial" w:hAnsi="Arial" w:cs="Arial"/>
                <w:b/>
                <w:bCs/>
                <w:sz w:val="20"/>
                <w:szCs w:val="20"/>
              </w:rPr>
              <w:t xml:space="preserve">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 xml:space="preserve">Prerazenie tunela </w:t>
            </w:r>
            <w:proofErr w:type="spellStart"/>
            <w:r w:rsidRPr="009744BB">
              <w:rPr>
                <w:rFonts w:ascii="Arial" w:hAnsi="Arial" w:cs="Arial"/>
                <w:sz w:val="20"/>
                <w:szCs w:val="20"/>
              </w:rPr>
              <w:t>Korbeľka</w:t>
            </w:r>
            <w:proofErr w:type="spellEnd"/>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w:t>
            </w:r>
            <w:proofErr w:type="spellStart"/>
            <w:r w:rsidRPr="009744BB">
              <w:rPr>
                <w:rFonts w:ascii="Arial" w:hAnsi="Arial" w:cs="Arial"/>
                <w:sz w:val="20"/>
                <w:szCs w:val="20"/>
              </w:rPr>
              <w:t>kalote</w:t>
            </w:r>
            <w:proofErr w:type="spellEnd"/>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 xml:space="preserve">00 Vozovka a chodníky (tunel </w:t>
            </w:r>
            <w:proofErr w:type="spellStart"/>
            <w:r w:rsidRPr="009744BB">
              <w:rPr>
                <w:rFonts w:ascii="Arial" w:hAnsi="Arial" w:cs="Arial"/>
                <w:sz w:val="20"/>
                <w:szCs w:val="20"/>
              </w:rPr>
              <w:t>Korbeľka</w:t>
            </w:r>
            <w:proofErr w:type="spellEnd"/>
            <w:r w:rsidRPr="009744BB">
              <w:rPr>
                <w:rFonts w:ascii="Arial" w:hAnsi="Arial" w:cs="Arial"/>
                <w:sz w:val="20"/>
                <w:szCs w:val="20"/>
              </w:rPr>
              <w:t>)</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6613D7D5"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3F28F7">
        <w:rPr>
          <w:rFonts w:ascii="Arial" w:hAnsi="Arial" w:cs="Arial"/>
          <w:sz w:val="20"/>
          <w:szCs w:val="20"/>
        </w:rPr>
        <w:t>3</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w:t>
      </w:r>
      <w:proofErr w:type="spellStart"/>
      <w:r w:rsidR="000824ED" w:rsidRPr="00420C9D">
        <w:rPr>
          <w:rFonts w:ascii="Arial" w:hAnsi="Arial" w:cs="Arial"/>
          <w:b/>
          <w:sz w:val="20"/>
          <w:szCs w:val="20"/>
        </w:rPr>
        <w:t>podčlánku</w:t>
      </w:r>
      <w:proofErr w:type="spellEnd"/>
      <w:r w:rsidR="000824ED" w:rsidRPr="00420C9D">
        <w:rPr>
          <w:rFonts w:ascii="Arial" w:hAnsi="Arial" w:cs="Arial"/>
          <w:b/>
          <w:sz w:val="20"/>
          <w:szCs w:val="20"/>
        </w:rPr>
        <w:t xml:space="preserve">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w:t>
      </w:r>
      <w:proofErr w:type="spellStart"/>
      <w:r w:rsidR="00371C94">
        <w:rPr>
          <w:rFonts w:ascii="Arial" w:eastAsia="Times New Roman" w:hAnsi="Arial" w:cs="Arial"/>
          <w:bCs/>
          <w:sz w:val="20"/>
          <w:szCs w:val="20"/>
        </w:rPr>
        <w:t>podzhotoviteľov</w:t>
      </w:r>
      <w:proofErr w:type="spellEnd"/>
      <w:r w:rsidR="00371C94">
        <w:rPr>
          <w:rFonts w:ascii="Arial" w:eastAsia="Times New Roman" w:hAnsi="Arial" w:cs="Arial"/>
          <w:bCs/>
          <w:sz w:val="20"/>
          <w:szCs w:val="20"/>
        </w:rPr>
        <w:t xml:space="preserve">)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w:t>
      </w:r>
      <w:proofErr w:type="spellStart"/>
      <w:r w:rsidRPr="00420C9D">
        <w:rPr>
          <w:rFonts w:ascii="Arial" w:eastAsia="Times New Roman" w:hAnsi="Arial" w:cs="Arial"/>
          <w:sz w:val="20"/>
          <w:szCs w:val="20"/>
        </w:rPr>
        <w:t>Podzhotovitelia</w:t>
      </w:r>
      <w:proofErr w:type="spellEnd"/>
      <w:r w:rsidRPr="00420C9D">
        <w:rPr>
          <w:rFonts w:ascii="Arial" w:eastAsia="Times New Roman" w:hAnsi="Arial" w:cs="Arial"/>
          <w:sz w:val="20"/>
          <w:szCs w:val="20"/>
        </w:rPr>
        <w:t xml:space="preserve">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r>
      <w:proofErr w:type="spellStart"/>
      <w:r w:rsidRPr="00420C9D">
        <w:rPr>
          <w:rFonts w:ascii="Arial" w:eastAsia="Times New Roman" w:hAnsi="Arial" w:cs="Arial"/>
          <w:sz w:val="20"/>
          <w:szCs w:val="20"/>
        </w:rPr>
        <w:t>Podzhotovitelia</w:t>
      </w:r>
      <w:proofErr w:type="spellEnd"/>
      <w:r w:rsidRPr="00420C9D">
        <w:rPr>
          <w:rFonts w:ascii="Arial" w:eastAsia="Times New Roman" w:hAnsi="Arial" w:cs="Arial"/>
          <w:sz w:val="20"/>
          <w:szCs w:val="20"/>
        </w:rPr>
        <w:t xml:space="preserve">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w:t>
      </w:r>
      <w:proofErr w:type="spellStart"/>
      <w:r w:rsidRPr="00420C9D">
        <w:rPr>
          <w:rFonts w:ascii="Arial" w:eastAsia="Times New Roman" w:hAnsi="Arial" w:cs="Arial"/>
          <w:sz w:val="20"/>
          <w:szCs w:val="20"/>
        </w:rPr>
        <w:t>Podzhotoviteľov</w:t>
      </w:r>
      <w:proofErr w:type="spellEnd"/>
      <w:r w:rsidRPr="00420C9D">
        <w:rPr>
          <w:rFonts w:ascii="Arial" w:eastAsia="Times New Roman" w:hAnsi="Arial" w:cs="Arial"/>
          <w:sz w:val="20"/>
          <w:szCs w:val="20"/>
        </w:rPr>
        <w:t xml:space="preserve">),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w:t>
      </w:r>
      <w:proofErr w:type="spellStart"/>
      <w:r w:rsidRPr="00420C9D">
        <w:rPr>
          <w:rFonts w:ascii="Arial" w:eastAsia="Times New Roman" w:hAnsi="Arial" w:cs="Arial"/>
          <w:sz w:val="20"/>
          <w:szCs w:val="20"/>
        </w:rPr>
        <w:t>podčlánku</w:t>
      </w:r>
      <w:proofErr w:type="spellEnd"/>
      <w:r w:rsidRPr="00420C9D">
        <w:rPr>
          <w:rFonts w:ascii="Arial" w:eastAsia="Times New Roman" w:hAnsi="Arial" w:cs="Arial"/>
          <w:sz w:val="20"/>
          <w:szCs w:val="20"/>
        </w:rPr>
        <w:t xml:space="preserve">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w:t>
            </w:r>
            <w:proofErr w:type="spellStart"/>
            <w:r w:rsidRPr="00420C9D">
              <w:rPr>
                <w:rFonts w:ascii="Arial" w:eastAsia="Times New Roman" w:hAnsi="Arial" w:cs="Arial"/>
                <w:b/>
                <w:bCs/>
                <w:sz w:val="18"/>
                <w:szCs w:val="18"/>
              </w:rPr>
              <w:t>Podzhotovitelia</w:t>
            </w:r>
            <w:proofErr w:type="spellEnd"/>
            <w:r w:rsidRPr="00420C9D">
              <w:rPr>
                <w:rFonts w:ascii="Arial" w:eastAsia="Times New Roman" w:hAnsi="Arial" w:cs="Arial"/>
                <w:b/>
                <w:bCs/>
                <w:sz w:val="18"/>
                <w:szCs w:val="18"/>
              </w:rPr>
              <w:t xml:space="preserve">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proofErr w:type="spellStart"/>
            <w:r w:rsidRPr="00420C9D">
              <w:rPr>
                <w:rFonts w:ascii="Arial" w:eastAsia="Times New Roman" w:hAnsi="Arial" w:cs="Arial"/>
                <w:b/>
                <w:bCs/>
                <w:sz w:val="18"/>
                <w:szCs w:val="18"/>
              </w:rPr>
              <w:t>Podzhotovitelia</w:t>
            </w:r>
            <w:proofErr w:type="spellEnd"/>
            <w:r w:rsidRPr="00420C9D">
              <w:rPr>
                <w:rFonts w:ascii="Arial" w:eastAsia="Times New Roman" w:hAnsi="Arial" w:cs="Arial"/>
                <w:b/>
                <w:bCs/>
                <w:sz w:val="18"/>
                <w:szCs w:val="18"/>
              </w:rPr>
              <w:t xml:space="preserve"> (s výnimkou Priamych </w:t>
            </w:r>
            <w:proofErr w:type="spellStart"/>
            <w:r w:rsidRPr="00420C9D">
              <w:rPr>
                <w:rFonts w:ascii="Arial" w:eastAsia="Times New Roman" w:hAnsi="Arial" w:cs="Arial"/>
                <w:b/>
                <w:bCs/>
                <w:sz w:val="18"/>
                <w:szCs w:val="18"/>
              </w:rPr>
              <w:t>Podzhotoviteľov</w:t>
            </w:r>
            <w:proofErr w:type="spellEnd"/>
            <w:r w:rsidRPr="00420C9D">
              <w:rPr>
                <w:rFonts w:ascii="Arial" w:eastAsia="Times New Roman" w:hAnsi="Arial" w:cs="Arial"/>
                <w:b/>
                <w:bCs/>
                <w:sz w:val="18"/>
                <w:szCs w:val="18"/>
              </w:rPr>
              <w:t xml:space="preserve">)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54"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54"/>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proofErr w:type="spellStart"/>
      <w:r w:rsidR="00945C80" w:rsidRPr="00420C9D">
        <w:rPr>
          <w:rFonts w:ascii="Arial" w:eastAsia="Times New Roman" w:hAnsi="Arial" w:cs="Arial"/>
          <w:sz w:val="20"/>
          <w:szCs w:val="20"/>
        </w:rPr>
        <w:t>gabaritu</w:t>
      </w:r>
      <w:proofErr w:type="spellEnd"/>
      <w:r w:rsidR="00945C80" w:rsidRPr="00420C9D">
        <w:rPr>
          <w:rFonts w:ascii="Arial" w:eastAsia="Times New Roman" w:hAnsi="Arial" w:cs="Arial"/>
          <w:sz w:val="20"/>
          <w:szCs w:val="20"/>
        </w:rPr>
        <w:t xml:space="preserve">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w:t>
      </w:r>
      <w:proofErr w:type="spellStart"/>
      <w:r w:rsidR="00945C80" w:rsidRPr="00420C9D">
        <w:rPr>
          <w:rFonts w:ascii="Arial" w:eastAsia="Times New Roman" w:hAnsi="Arial" w:cs="Arial"/>
          <w:sz w:val="20"/>
          <w:szCs w:val="20"/>
        </w:rPr>
        <w:t>gabaritu</w:t>
      </w:r>
      <w:proofErr w:type="spellEnd"/>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 xml:space="preserve">výšky </w:t>
      </w:r>
      <w:proofErr w:type="spellStart"/>
      <w:r w:rsidR="00945C80" w:rsidRPr="00420C9D">
        <w:rPr>
          <w:rFonts w:ascii="Arial" w:eastAsia="Times New Roman" w:hAnsi="Arial" w:cs="Arial"/>
          <w:sz w:val="20"/>
          <w:szCs w:val="20"/>
        </w:rPr>
        <w:t>gabaritu</w:t>
      </w:r>
      <w:proofErr w:type="spellEnd"/>
      <w:r w:rsidR="00945C80" w:rsidRPr="00420C9D">
        <w:rPr>
          <w:rFonts w:ascii="Arial" w:eastAsia="Times New Roman" w:hAnsi="Arial" w:cs="Arial"/>
          <w:sz w:val="20"/>
          <w:szCs w:val="20"/>
        </w:rPr>
        <w:t xml:space="preserve">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 xml:space="preserve">ov </w:t>
      </w:r>
      <w:proofErr w:type="spellStart"/>
      <w:r w:rsidR="003C70D4" w:rsidRPr="00420C9D">
        <w:rPr>
          <w:rFonts w:ascii="Arial" w:eastAsia="Times New Roman" w:hAnsi="Arial" w:cs="Arial"/>
          <w:sz w:val="20"/>
          <w:szCs w:val="20"/>
        </w:rPr>
        <w:t>Korbeľka</w:t>
      </w:r>
      <w:proofErr w:type="spellEnd"/>
      <w:r w:rsidR="003C70D4"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w:t>
      </w:r>
      <w:proofErr w:type="spellStart"/>
      <w:r w:rsidR="00545ED2" w:rsidRPr="00420C9D">
        <w:rPr>
          <w:rFonts w:ascii="Arial" w:eastAsia="Times New Roman" w:hAnsi="Arial" w:cs="Arial"/>
          <w:sz w:val="20"/>
          <w:szCs w:val="20"/>
        </w:rPr>
        <w:t>Korbeľka</w:t>
      </w:r>
      <w:proofErr w:type="spellEnd"/>
      <w:r w:rsidR="00545ED2" w:rsidRPr="00420C9D">
        <w:rPr>
          <w:rFonts w:ascii="Arial" w:eastAsia="Times New Roman" w:hAnsi="Arial" w:cs="Arial"/>
          <w:sz w:val="20"/>
          <w:szCs w:val="20"/>
        </w:rPr>
        <w:t xml:space="preserve">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55"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55"/>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56"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56"/>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57"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8"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8"/>
    </w:p>
    <w:bookmarkEnd w:id="57"/>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9"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proofErr w:type="spellStart"/>
            <w:r w:rsidRPr="00420C9D">
              <w:rPr>
                <w:rFonts w:cs="Arial"/>
              </w:rPr>
              <w:t>kontaktná</w:t>
            </w:r>
            <w:proofErr w:type="spellEnd"/>
            <w:r w:rsidRPr="00420C9D">
              <w:rPr>
                <w:rFonts w:cs="Arial"/>
              </w:rPr>
              <w:t xml:space="preserve">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9"/>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xml:space="preserve">, sa informácie požadované v časti I zobrazia automaticky za predpokladu, že na vytvorenie a vyplnenie jednotného európskeho dokumentu pre obstarávanie sa použije elektronická služba jednotného </w:t>
            </w:r>
            <w:r w:rsidRPr="00420C9D">
              <w:rPr>
                <w:rFonts w:ascii="Arial" w:hAnsi="Arial" w:cs="Arial"/>
                <w:sz w:val="20"/>
                <w:szCs w:val="20"/>
              </w:rPr>
              <w:lastRenderedPageBreak/>
              <w:t>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lastRenderedPageBreak/>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 xml:space="preserve">Národná diaľničná spoločnosť, </w:t>
            </w:r>
            <w:proofErr w:type="spellStart"/>
            <w:r w:rsidRPr="00420C9D">
              <w:rPr>
                <w:rFonts w:ascii="Arial" w:hAnsi="Arial" w:cs="Arial"/>
                <w:sz w:val="20"/>
                <w:szCs w:val="20"/>
              </w:rPr>
              <w:t>a.s</w:t>
            </w:r>
            <w:proofErr w:type="spellEnd"/>
            <w:r w:rsidRPr="00420C9D">
              <w:rPr>
                <w:rFonts w:ascii="Arial" w:hAnsi="Arial" w:cs="Arial"/>
                <w:sz w:val="20"/>
                <w:szCs w:val="20"/>
              </w:rPr>
              <w:t>.</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Je hospodársky subjekt </w:t>
            </w:r>
            <w:proofErr w:type="spellStart"/>
            <w:r w:rsidRPr="00420C9D">
              <w:rPr>
                <w:rFonts w:ascii="Arial" w:hAnsi="Arial" w:cs="Arial"/>
                <w:sz w:val="20"/>
                <w:szCs w:val="20"/>
              </w:rPr>
              <w:t>mikropodnik</w:t>
            </w:r>
            <w:proofErr w:type="spellEnd"/>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508ACFAF"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1.75pt;height:20.45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5pt;height:20.45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xml:space="preserve">: je hospodársky subjekt chránená pracovná dielňa, </w:t>
            </w:r>
            <w:r w:rsidRPr="00420C9D">
              <w:rPr>
                <w:rFonts w:ascii="Arial" w:hAnsi="Arial" w:cs="Arial"/>
                <w:sz w:val="20"/>
                <w:szCs w:val="20"/>
              </w:rPr>
              <w:lastRenderedPageBreak/>
              <w:t>„sociálny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7A7F2554"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1.75pt;height:20.45pt" o:ole="">
                  <v:imagedata r:id="rId28" o:title=""/>
                </v:shape>
                <w:control r:id="rId29"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5pt;height:20.45pt" o:ole="">
                  <v:imagedata r:id="rId26"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3B752C25"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1.75pt;height:20.45pt" o:ole="">
                  <v:imagedata r:id="rId31" o:title=""/>
                </v:shape>
                <w:control r:id="rId32"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5pt;height:20.45pt" o:ole="">
                  <v:imagedata r:id="rId26" o:title=""/>
                </v:shape>
                <w:control r:id="rId33"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pt;height:20.45pt" o:ole="">
                  <v:imagedata r:id="rId34" o:title=""/>
                </v:shape>
                <w:control r:id="rId35"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547D35D3"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1.75pt;height:20.45pt" o:ole="">
                  <v:imagedata r:id="rId31" o:title=""/>
                </v:shape>
                <w:control r:id="rId36"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5pt;height:20.45pt" o:ole="">
                  <v:imagedata r:id="rId26" o:title=""/>
                </v:shape>
                <w:control r:id="rId37"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1896BBA9"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1.75pt;height:20.45pt" o:ole="">
                  <v:imagedata r:id="rId31" o:title=""/>
                </v:shape>
                <w:control r:id="rId38"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5pt;height:20.45pt" o:ole="">
                  <v:imagedata r:id="rId26" o:title=""/>
                </v:shape>
                <w:control r:id="rId39"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302DA4E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1.75pt;height:20.45pt" o:ole="">
                  <v:imagedata r:id="rId24" o:title=""/>
                </v:shape>
                <w:control r:id="rId40"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5pt;height:20.45pt" o:ole="">
                  <v:imagedata r:id="rId26" o:title=""/>
                </v:shape>
                <w:control r:id="rId41"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12BD76C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1.75pt;height:20.45pt" o:ole="">
                  <v:imagedata r:id="rId31" o:title=""/>
                </v:shape>
                <w:control r:id="rId42"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5pt;height:20.45pt" o:ole="">
                  <v:imagedata r:id="rId26" o:title=""/>
                </v:shape>
                <w:control r:id="rId43"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3C4604A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1.75pt;height:20.45pt" o:ole="">
                  <v:imagedata r:id="rId44" o:title=""/>
                </v:shape>
                <w:control r:id="rId45"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5pt;height:20.45pt" o:ole="">
                  <v:imagedata r:id="rId26" o:title=""/>
                </v:shape>
                <w:control r:id="rId46"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w:t>
            </w:r>
            <w:proofErr w:type="spellStart"/>
            <w:r w:rsidRPr="00420C9D">
              <w:rPr>
                <w:rFonts w:ascii="Arial" w:hAnsi="Arial" w:cs="Arial"/>
                <w:b/>
                <w:sz w:val="20"/>
                <w:szCs w:val="20"/>
              </w:rPr>
              <w:t>a</w:t>
            </w:r>
            <w:proofErr w:type="spellEnd"/>
            <w:r w:rsidRPr="00420C9D">
              <w:rPr>
                <w:rFonts w:ascii="Arial" w:hAnsi="Arial" w:cs="Arial"/>
                <w:b/>
                <w:sz w:val="20"/>
                <w:szCs w:val="20"/>
              </w:rPr>
              <w:t>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47EB744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1.75pt;height:20.45pt" o:ole="">
                  <v:imagedata r:id="rId31" o:title=""/>
                </v:shape>
                <w:control r:id="rId47"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5pt;height:20.45pt" o:ole="">
                  <v:imagedata r:id="rId48" o:title=""/>
                </v:shape>
                <w:control r:id="rId49"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20AA01B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1.75pt;height:20.45pt" o:ole="">
                  <v:imagedata r:id="rId24" o:title=""/>
                </v:shape>
                <w:control r:id="rId50"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5pt;height:20.45pt" o:ole="">
                  <v:imagedata r:id="rId26" o:title=""/>
                </v:shape>
                <w:control r:id="rId51"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5C00FC5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1.75pt;height:20.45pt" o:ole="">
                  <v:imagedata r:id="rId44" o:title=""/>
                </v:shape>
                <w:control r:id="rId52"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5pt;height:20.45pt" o:ole="">
                  <v:imagedata r:id="rId26" o:title=""/>
                </v:shape>
                <w:control r:id="rId53"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1054E84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1.75pt;height:20.45pt" o:ole="">
                  <v:imagedata r:id="rId31" o:title=""/>
                </v:shape>
                <w:control r:id="rId54"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5pt;height:20.45pt" o:ole="">
                  <v:imagedata r:id="rId55" o:title=""/>
                </v:shape>
                <w:control r:id="rId56"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5A987C7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1.75pt;height:20.45pt" o:ole="">
                  <v:imagedata r:id="rId31" o:title=""/>
                </v:shape>
                <w:control r:id="rId57"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5pt;height:20.45pt" o:ole="">
                  <v:imagedata r:id="rId58" o:title=""/>
                </v:shape>
                <w:control r:id="rId59"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2FAD94C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1.75pt;height:20.45pt" o:ole="">
                  <v:imagedata r:id="rId60" o:title=""/>
                </v:shape>
                <w:control r:id="rId61"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5pt;height:20.45pt" o:ole="">
                  <v:imagedata r:id="rId26" o:title=""/>
                </v:shape>
                <w:control r:id="rId62"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0D1F1CB5"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1.75pt;height:20.45pt" o:ole="">
                  <v:imagedata r:id="rId31" o:title=""/>
                </v:shape>
                <w:control r:id="rId63"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5pt;height:20.45pt" o:ole="">
                  <v:imagedata r:id="rId26" o:title=""/>
                </v:shape>
                <w:control r:id="rId64"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624E0A4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1.75pt;height:20.45pt" o:ole="">
                  <v:imagedata r:id="rId24" o:title=""/>
                </v:shape>
                <w:control r:id="rId65"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5pt;height:20.45pt" o:ole="">
                  <v:imagedata r:id="rId26" o:title=""/>
                </v:shape>
                <w:control r:id="rId66"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67DC1FE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1.75pt;height:20.45pt" o:ole="">
                  <v:imagedata r:id="rId24" o:title=""/>
                </v:shape>
                <w:control r:id="rId67"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5pt;height:20.45pt" o:ole="">
                  <v:imagedata r:id="rId26" o:title=""/>
                </v:shape>
                <w:control r:id="rId68"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11F83E55"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lastRenderedPageBreak/>
              <w:object w:dxaOrig="225" w:dyaOrig="225" w14:anchorId="3F534C42">
                <v:shape id="_x0000_i1203" type="#_x0000_t75" style="width:41.75pt;height:20.45pt" o:ole="">
                  <v:imagedata r:id="rId31" o:title=""/>
                </v:shape>
                <w:control r:id="rId69"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5pt;height:20.45pt" o:ole="">
                  <v:imagedata r:id="rId26" o:title=""/>
                </v:shape>
                <w:control r:id="rId70"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49AFA86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1.75pt;height:20.45pt" o:ole="">
                  <v:imagedata r:id="rId44" o:title=""/>
                </v:shape>
                <w:control r:id="rId71"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5pt;height:20.45pt" o:ole="">
                  <v:imagedata r:id="rId72" o:title=""/>
                </v:shape>
                <w:control r:id="rId73"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4812948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1.75pt;height:20.45pt" o:ole="">
                  <v:imagedata r:id="rId44" o:title=""/>
                </v:shape>
                <w:control r:id="rId74"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5pt;height:20.45pt" o:ole="">
                  <v:imagedata r:id="rId26" o:title=""/>
                </v:shape>
                <w:control r:id="rId75"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117B530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1.75pt;height:20.45pt" o:ole="">
                  <v:imagedata r:id="rId24" o:title=""/>
                </v:shape>
                <w:control r:id="rId76"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5pt;height:20.45pt" o:ole="">
                  <v:imagedata r:id="rId26" o:title=""/>
                </v:shape>
                <w:control r:id="rId77"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7E4983A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1.75pt;height:20.45pt" o:ole="">
                  <v:imagedata r:id="rId31" o:title=""/>
                </v:shape>
                <w:control r:id="rId78"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5pt;height:20.45pt" o:ole="">
                  <v:imagedata r:id="rId26" o:title=""/>
                </v:shape>
                <w:control r:id="rId79"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1E331C77"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1.75pt;height:20.45pt" o:ole="">
                  <v:imagedata r:id="rId31" o:title=""/>
                </v:shape>
                <w:control r:id="rId80"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5pt;height:20.45pt" o:ole="">
                  <v:imagedata r:id="rId81" o:title=""/>
                </v:shape>
                <w:control r:id="rId82"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68105CA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1.75pt;height:20.45pt" o:ole="">
                  <v:imagedata r:id="rId83" o:title=""/>
                </v:shape>
                <w:control r:id="rId84"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5pt;height:20.45pt" o:ole="">
                  <v:imagedata r:id="rId26" o:title=""/>
                </v:shape>
                <w:control r:id="rId85"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6082871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1.75pt;height:20.45pt" o:ole="">
                  <v:imagedata r:id="rId83" o:title=""/>
                </v:shape>
                <w:control r:id="rId86"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5pt;height:20.45pt" o:ole="">
                  <v:imagedata r:id="rId26" o:title=""/>
                </v:shape>
                <w:control r:id="rId87"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6B9CDE3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1.75pt;height:20.45pt" o:ole="">
                  <v:imagedata r:id="rId31" o:title=""/>
                </v:shape>
                <w:control r:id="rId88"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5pt;height:20.45pt" o:ole="">
                  <v:imagedata r:id="rId26" o:title=""/>
                </v:shape>
                <w:control r:id="rId89"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256D3AB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1.75pt;height:20.45pt" o:ole="">
                  <v:imagedata r:id="rId44" o:title=""/>
                </v:shape>
                <w:control r:id="rId90"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5pt;height:20.45pt" o:ole="">
                  <v:imagedata r:id="rId26" o:title=""/>
                </v:shape>
                <w:control r:id="rId91"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6AFAD0A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1.75pt;height:20.45pt" o:ole="">
                  <v:imagedata r:id="rId24" o:title=""/>
                </v:shape>
                <w:control r:id="rId92"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5pt;height:20.45pt" o:ole="">
                  <v:imagedata r:id="rId26" o:title=""/>
                </v:shape>
                <w:control r:id="rId93"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lastRenderedPageBreak/>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2D9F523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1.75pt;height:20.45pt" o:ole="">
                  <v:imagedata r:id="rId31" o:title=""/>
                </v:shape>
                <w:control r:id="rId94"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5pt;height:20.45pt" o:ole="">
                  <v:imagedata r:id="rId26" o:title=""/>
                </v:shape>
                <w:control r:id="rId95"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45DFD6E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1.75pt;height:20.45pt" o:ole="">
                  <v:imagedata r:id="rId83" o:title=""/>
                </v:shape>
                <w:control r:id="rId96"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5pt;height:20.45pt" o:ole="">
                  <v:imagedata r:id="rId26" o:title=""/>
                </v:shape>
                <w:control r:id="rId97"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37F441D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1.75pt;height:20.45pt" o:ole="">
                  <v:imagedata r:id="rId98" o:title=""/>
                </v:shape>
                <w:control r:id="rId99"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5pt;height:20.45pt" o:ole="">
                  <v:imagedata r:id="rId72" o:title=""/>
                </v:shape>
                <w:control r:id="rId100"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0B23BB0F"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1.75pt;height:20.45pt" o:ole="">
                  <v:imagedata r:id="rId101" o:title=""/>
                </v:shape>
                <w:control r:id="rId102"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5pt;height:20.45pt" o:ole="">
                  <v:imagedata r:id="rId26" o:title=""/>
                </v:shape>
                <w:control r:id="rId103"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 xml:space="preserve">Pri zostavovaní </w:t>
            </w:r>
            <w:r w:rsidRPr="00420C9D">
              <w:rPr>
                <w:rFonts w:ascii="Arial" w:hAnsi="Arial" w:cs="Arial"/>
                <w:sz w:val="20"/>
                <w:szCs w:val="20"/>
              </w:rPr>
              <w:lastRenderedPageBreak/>
              <w:t>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lastRenderedPageBreak/>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30CA59B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1.75pt;height:20.45pt" o:ole="">
                  <v:imagedata r:id="rId104" o:title=""/>
                </v:shape>
                <w:control r:id="rId105"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5pt;height:20.45pt" o:ole="">
                  <v:imagedata r:id="rId81" o:title=""/>
                </v:shape>
                <w:control r:id="rId106"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lastRenderedPageBreak/>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267087E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1.75pt;height:20.45pt" o:ole="">
                  <v:imagedata r:id="rId83" o:title=""/>
                </v:shape>
                <w:control r:id="rId107"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5pt;height:20.45pt" o:ole="">
                  <v:imagedata r:id="rId26" o:title=""/>
                </v:shape>
                <w:control r:id="rId108"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0002545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1.75pt;height:20.45pt" o:ole="">
                  <v:imagedata r:id="rId83" o:title=""/>
                </v:shape>
                <w:control r:id="rId109"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5pt;height:20.45pt" o:ole="">
                  <v:imagedata r:id="rId26" o:title=""/>
                </v:shape>
                <w:control r:id="rId110"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4A9AEF7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1.75pt;height:20.45pt" o:ole="">
                  <v:imagedata r:id="rId24" o:title=""/>
                </v:shape>
                <w:control r:id="rId111"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5pt;height:20.45pt" o:ole="">
                  <v:imagedata r:id="rId26" o:title=""/>
                </v:shape>
                <w:control r:id="rId112"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6680D3B6"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1.75pt;height:20.45pt" o:ole="">
                  <v:imagedata r:id="rId113" o:title=""/>
                </v:shape>
                <w:control r:id="rId114"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5pt;height:20.45pt" o:ole="">
                  <v:imagedata r:id="rId81" o:title=""/>
                </v:shape>
                <w:control r:id="rId115"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lastRenderedPageBreak/>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lastRenderedPageBreak/>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149A186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1.75pt;height:20.45pt" o:ole="">
                  <v:imagedata r:id="rId44" o:title=""/>
                </v:shape>
                <w:control r:id="rId116"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5pt;height:20.45pt" o:ole="">
                  <v:imagedata r:id="rId26" o:title=""/>
                </v:shape>
                <w:control r:id="rId117"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4A4B89EC"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1.75pt;height:20.45pt" o:ole="">
                  <v:imagedata r:id="rId31" o:title=""/>
                </v:shape>
                <w:control r:id="rId118"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5pt;height:20.45pt" o:ole="">
                  <v:imagedata r:id="rId26" o:title=""/>
                </v:shape>
                <w:control r:id="rId119"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w:t>
      </w:r>
      <w:proofErr w:type="spellStart"/>
      <w:r w:rsidRPr="00420C9D">
        <w:rPr>
          <w:rFonts w:ascii="Arial" w:hAnsi="Arial" w:cs="Arial"/>
          <w:i/>
          <w:sz w:val="20"/>
          <w:szCs w:val="20"/>
        </w:rPr>
        <w:t>ia</w:t>
      </w:r>
      <w:proofErr w:type="spellEnd"/>
      <w:r w:rsidRPr="00420C9D">
        <w:rPr>
          <w:rFonts w:ascii="Arial" w:hAnsi="Arial" w:cs="Arial"/>
          <w:i/>
          <w:sz w:val="20"/>
          <w:szCs w:val="20"/>
        </w:rPr>
        <w:t xml:space="preserve">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 xml:space="preserve">Ja/my, </w:t>
      </w:r>
      <w:proofErr w:type="spellStart"/>
      <w:r w:rsidRPr="00420C9D">
        <w:rPr>
          <w:rFonts w:ascii="Arial" w:hAnsi="Arial" w:cs="Arial"/>
          <w:i/>
          <w:sz w:val="20"/>
          <w:szCs w:val="20"/>
        </w:rPr>
        <w:t>dolupodpísaný</w:t>
      </w:r>
      <w:proofErr w:type="spellEnd"/>
      <w:r w:rsidRPr="00420C9D">
        <w:rPr>
          <w:rFonts w:ascii="Arial" w:hAnsi="Arial" w:cs="Arial"/>
          <w:i/>
          <w:sz w:val="20"/>
          <w:szCs w:val="20"/>
        </w:rPr>
        <w:t>/</w:t>
      </w:r>
      <w:proofErr w:type="spellStart"/>
      <w:r w:rsidRPr="00420C9D">
        <w:rPr>
          <w:rFonts w:ascii="Arial" w:hAnsi="Arial" w:cs="Arial"/>
          <w:i/>
          <w:sz w:val="20"/>
          <w:szCs w:val="20"/>
        </w:rPr>
        <w:t>dolupodpísaní</w:t>
      </w:r>
      <w:proofErr w:type="spellEnd"/>
      <w:r w:rsidRPr="00420C9D">
        <w:rPr>
          <w:rFonts w:ascii="Arial" w:hAnsi="Arial" w:cs="Arial"/>
          <w:i/>
          <w:sz w:val="20"/>
          <w:szCs w:val="20"/>
        </w:rPr>
        <w:t>, formálne súhlasím/súhlasíme, aby</w:t>
      </w:r>
      <w:r w:rsidR="0089148E" w:rsidRPr="00420C9D">
        <w:rPr>
          <w:rFonts w:ascii="Arial" w:hAnsi="Arial" w:cs="Arial"/>
          <w:i/>
          <w:sz w:val="20"/>
          <w:szCs w:val="20"/>
        </w:rPr>
        <w:t xml:space="preserve"> Národná diaľničná spoločnosť, </w:t>
      </w:r>
      <w:proofErr w:type="spellStart"/>
      <w:r w:rsidR="0089148E" w:rsidRPr="00420C9D">
        <w:rPr>
          <w:rFonts w:ascii="Arial" w:hAnsi="Arial" w:cs="Arial"/>
          <w:i/>
          <w:sz w:val="20"/>
          <w:szCs w:val="20"/>
        </w:rPr>
        <w:t>a.s</w:t>
      </w:r>
      <w:proofErr w:type="spellEnd"/>
      <w:r w:rsidR="0089148E" w:rsidRPr="00420C9D">
        <w:rPr>
          <w:rFonts w:ascii="Arial" w:hAnsi="Arial" w:cs="Arial"/>
          <w:i/>
          <w:sz w:val="20"/>
          <w:szCs w:val="20"/>
        </w:rPr>
        <w:t xml:space="preserve">.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finančného a ekonomického postavenia podľa § 33 </w:t>
      </w:r>
      <w:r w:rsidR="00C7065A" w:rsidRPr="00420C9D">
        <w:rPr>
          <w:rStyle w:val="Vraz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v ktorej/</w:t>
      </w:r>
      <w:proofErr w:type="spellStart"/>
      <w:r w:rsidR="0089148E" w:rsidRPr="00420C9D">
        <w:rPr>
          <w:rFonts w:ascii="Arial" w:hAnsi="Arial" w:cs="Arial"/>
          <w:sz w:val="20"/>
          <w:szCs w:val="20"/>
          <w:lang w:val="x-none"/>
        </w:rPr>
        <w:t>ých</w:t>
      </w:r>
      <w:proofErr w:type="spellEnd"/>
      <w:r w:rsidR="0089148E" w:rsidRPr="00420C9D">
        <w:rPr>
          <w:rFonts w:ascii="Arial" w:hAnsi="Arial" w:cs="Arial"/>
          <w:sz w:val="20"/>
          <w:szCs w:val="20"/>
          <w:lang w:val="x-none"/>
        </w:rPr>
        <w:t xml:space="preserve">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K vyjadreniu/</w:t>
      </w:r>
      <w:proofErr w:type="spellStart"/>
      <w:r w:rsidR="0089148E" w:rsidRPr="00420C9D">
        <w:rPr>
          <w:rFonts w:ascii="Arial" w:hAnsi="Arial" w:cs="Arial"/>
          <w:sz w:val="20"/>
          <w:szCs w:val="20"/>
        </w:rPr>
        <w:t>iam</w:t>
      </w:r>
      <w:proofErr w:type="spellEnd"/>
      <w:r w:rsidR="0089148E" w:rsidRPr="00420C9D">
        <w:rPr>
          <w:rFonts w:ascii="Arial" w:hAnsi="Arial" w:cs="Arial"/>
          <w:sz w:val="20"/>
          <w:szCs w:val="20"/>
        </w:rPr>
        <w:t xml:space="preserve">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že nemá vedené účty ani záväzky v inej banke/bankách ako tej/tých, od ktorej/</w:t>
      </w:r>
      <w:proofErr w:type="spellStart"/>
      <w:r w:rsidR="0089148E" w:rsidRPr="00420C9D">
        <w:rPr>
          <w:rFonts w:ascii="Arial" w:hAnsi="Arial" w:cs="Arial"/>
          <w:sz w:val="20"/>
          <w:szCs w:val="20"/>
        </w:rPr>
        <w:t>ých</w:t>
      </w:r>
      <w:proofErr w:type="spellEnd"/>
      <w:r w:rsidR="0089148E" w:rsidRPr="00420C9D">
        <w:rPr>
          <w:rFonts w:ascii="Arial" w:hAnsi="Arial" w:cs="Arial"/>
          <w:sz w:val="20"/>
          <w:szCs w:val="20"/>
        </w:rPr>
        <w:t xml:space="preserve"> predložil vyššie uvedené potvrdenie/</w:t>
      </w:r>
      <w:proofErr w:type="spellStart"/>
      <w:r w:rsidR="0089148E" w:rsidRPr="00420C9D">
        <w:rPr>
          <w:rFonts w:ascii="Arial" w:hAnsi="Arial" w:cs="Arial"/>
          <w:sz w:val="20"/>
          <w:szCs w:val="20"/>
        </w:rPr>
        <w:t>ia</w:t>
      </w:r>
      <w:proofErr w:type="spellEnd"/>
      <w:r w:rsidR="0089148E" w:rsidRPr="00420C9D">
        <w:rPr>
          <w:rFonts w:ascii="Arial" w:hAnsi="Arial" w:cs="Arial"/>
          <w:sz w:val="20"/>
          <w:szCs w:val="20"/>
        </w:rPr>
        <w:t xml:space="preserve">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60" w:name="_Hlk135751552"/>
    </w:p>
    <w:bookmarkEnd w:id="60"/>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w:t>
      </w:r>
      <w:proofErr w:type="spellStart"/>
      <w:r w:rsidRPr="00420C9D">
        <w:rPr>
          <w:rFonts w:ascii="Arial" w:eastAsia="Calibri" w:hAnsi="Arial" w:cs="Arial"/>
          <w:sz w:val="20"/>
          <w:szCs w:val="20"/>
          <w:u w:val="single"/>
        </w:rPr>
        <w:t>t.j</w:t>
      </w:r>
      <w:proofErr w:type="spellEnd"/>
      <w:r w:rsidRPr="00420C9D">
        <w:rPr>
          <w:rFonts w:ascii="Arial" w:eastAsia="Calibri" w:hAnsi="Arial" w:cs="Arial"/>
          <w:sz w:val="20"/>
          <w:szCs w:val="20"/>
          <w:u w:val="single"/>
        </w:rPr>
        <w:t xml:space="preserve">.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61"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61"/>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w:t>
      </w:r>
      <w:proofErr w:type="spellStart"/>
      <w:r w:rsidR="00C83DCC" w:rsidRPr="00420C9D">
        <w:rPr>
          <w:rFonts w:ascii="Arial" w:eastAsia="Calibri" w:hAnsi="Arial" w:cs="Arial"/>
          <w:iCs/>
          <w:sz w:val="20"/>
          <w:szCs w:val="20"/>
        </w:rPr>
        <w:t>DataCentra</w:t>
      </w:r>
      <w:proofErr w:type="spellEnd"/>
      <w:r w:rsidR="00C83DCC" w:rsidRPr="00420C9D">
        <w:rPr>
          <w:rFonts w:ascii="Arial" w:eastAsia="Calibri" w:hAnsi="Arial" w:cs="Arial"/>
          <w:iCs/>
          <w:sz w:val="20"/>
          <w:szCs w:val="20"/>
        </w:rPr>
        <w:t xml:space="preserve">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w:t>
      </w:r>
      <w:r w:rsidRPr="00420C9D">
        <w:rPr>
          <w:rFonts w:ascii="Arial" w:hAnsi="Arial" w:cs="Arial"/>
          <w:sz w:val="20"/>
          <w:szCs w:val="20"/>
        </w:rPr>
        <w:lastRenderedPageBreak/>
        <w:t>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Vrazn"/>
          <w:rFonts w:ascii="Arial" w:hAnsi="Arial" w:cs="Arial"/>
          <w:b/>
          <w:bCs/>
          <w:sz w:val="20"/>
          <w:szCs w:val="20"/>
        </w:rPr>
      </w:pPr>
      <w:r w:rsidRPr="00420C9D">
        <w:rPr>
          <w:rFonts w:ascii="Arial" w:hAnsi="Arial" w:cs="Arial"/>
          <w:bCs w:val="0"/>
          <w:sz w:val="20"/>
          <w:szCs w:val="20"/>
        </w:rPr>
        <w:t xml:space="preserve">Podmienky </w:t>
      </w:r>
      <w:r w:rsidRPr="00420C9D">
        <w:rPr>
          <w:rStyle w:val="Vrazn"/>
          <w:rFonts w:ascii="Arial" w:hAnsi="Arial" w:cs="Arial"/>
          <w:b/>
          <w:sz w:val="20"/>
          <w:szCs w:val="20"/>
        </w:rPr>
        <w:t xml:space="preserve">účasti vo verejnom obstarávaní týkajúce sa technickej spôsobilosti alebo odbornej spôsobilosti podľa § 34 a § 36 </w:t>
      </w:r>
      <w:r w:rsidR="005D0346" w:rsidRPr="00420C9D">
        <w:rPr>
          <w:rStyle w:val="Vraz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62"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62"/>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63" w:name="_Hlk157512764"/>
      <w:r w:rsidRPr="00420C9D">
        <w:rPr>
          <w:rFonts w:ascii="Arial" w:hAnsi="Arial" w:cs="Arial"/>
          <w:b/>
          <w:sz w:val="20"/>
          <w:szCs w:val="20"/>
        </w:rPr>
        <w:t>Minimálna požadovaná úroveň štandardov:</w:t>
      </w:r>
    </w:p>
    <w:bookmarkEnd w:id="63"/>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64" w:name="_Hlk164677246"/>
      <w:r w:rsidRPr="00235D8B">
        <w:rPr>
          <w:rFonts w:ascii="Arial" w:hAnsi="Arial" w:cs="Arial"/>
          <w:sz w:val="20"/>
          <w:szCs w:val="20"/>
        </w:rPr>
        <w:t>na stavbe diaľnice alebo na stavbe rýchlostnej cesty alebo na stavbe cesty I. triedy alebo na stavbe cesty</w:t>
      </w:r>
      <w:bookmarkEnd w:id="64"/>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xml:space="preserve">, z toho jeden dĺžky min. 2000 m. (tunel musel byť technologicky vybavený E&amp;M zariadeniami v súlade s Nariadením vlády SR č. 344/2006 </w:t>
      </w:r>
      <w:proofErr w:type="spellStart"/>
      <w:r w:rsidRPr="005063B4">
        <w:rPr>
          <w:rFonts w:ascii="Arial" w:hAnsi="Arial" w:cs="Arial"/>
          <w:sz w:val="20"/>
          <w:szCs w:val="20"/>
        </w:rPr>
        <w:t>Z.z</w:t>
      </w:r>
      <w:proofErr w:type="spellEnd"/>
      <w:r w:rsidRPr="005063B4">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5063B4">
        <w:rPr>
          <w:rFonts w:ascii="Arial" w:hAnsi="Arial" w:cs="Arial"/>
          <w:sz w:val="20"/>
          <w:szCs w:val="20"/>
        </w:rPr>
        <w:t>transeurópskej</w:t>
      </w:r>
      <w:proofErr w:type="spellEnd"/>
      <w:r w:rsidRPr="005063B4">
        <w:rPr>
          <w:rFonts w:ascii="Arial" w:hAnsi="Arial" w:cs="Arial"/>
          <w:sz w:val="20"/>
          <w:szCs w:val="20"/>
        </w:rPr>
        <w:t xml:space="preserve"> cestnej sieti alebo ekvivalentného predpisu)</w:t>
      </w:r>
      <w:r w:rsidR="0054576F">
        <w:rPr>
          <w:rFonts w:ascii="Arial" w:hAnsi="Arial" w:cs="Arial"/>
          <w:sz w:val="20"/>
          <w:szCs w:val="20"/>
        </w:rPr>
        <w:t xml:space="preserve"> a</w:t>
      </w:r>
    </w:p>
    <w:p w14:paraId="2F110E42" w14:textId="15425C7D"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r w:rsidR="00A95D33">
        <w:rPr>
          <w:rFonts w:ascii="Arial" w:hAnsi="Arial" w:cs="Arial"/>
          <w:sz w:val="20"/>
          <w:szCs w:val="20"/>
        </w:rPr>
        <w:t>5</w:t>
      </w:r>
      <w:r w:rsidRPr="005063B4">
        <w:rPr>
          <w:rFonts w:ascii="Arial" w:hAnsi="Arial" w:cs="Arial"/>
          <w:sz w:val="20"/>
          <w:szCs w:val="20"/>
        </w:rPr>
        <w:t xml:space="preserve">0% objemu </w:t>
      </w:r>
      <w:bookmarkStart w:id="65" w:name="_Hlk176418416"/>
      <w:r w:rsidRPr="005063B4">
        <w:rPr>
          <w:rFonts w:ascii="Arial" w:hAnsi="Arial" w:cs="Arial"/>
          <w:sz w:val="20"/>
          <w:szCs w:val="20"/>
        </w:rPr>
        <w:t>prác stavebnej časti tunela</w:t>
      </w:r>
      <w:r w:rsidR="0089690D">
        <w:rPr>
          <w:rFonts w:ascii="Arial" w:hAnsi="Arial" w:cs="Arial"/>
          <w:sz w:val="20"/>
          <w:szCs w:val="20"/>
        </w:rPr>
        <w:t>, ktorými sa rozumie realizácia prác primárneho a sekundárneho ostenia, portálov tunela a raziacich prác v tunel</w:t>
      </w:r>
      <w:r w:rsidR="00971672">
        <w:rPr>
          <w:rFonts w:ascii="Arial" w:hAnsi="Arial" w:cs="Arial"/>
          <w:sz w:val="20"/>
          <w:szCs w:val="20"/>
        </w:rPr>
        <w:t>i</w:t>
      </w:r>
      <w:r w:rsidR="0054576F">
        <w:rPr>
          <w:rFonts w:ascii="Arial" w:hAnsi="Arial" w:cs="Arial"/>
          <w:sz w:val="20"/>
          <w:szCs w:val="20"/>
        </w:rPr>
        <w:t xml:space="preserve"> </w:t>
      </w:r>
      <w:bookmarkEnd w:id="65"/>
      <w:r w:rsidR="0054576F">
        <w:rPr>
          <w:rFonts w:ascii="Arial" w:hAnsi="Arial" w:cs="Arial"/>
          <w:sz w:val="20"/>
          <w:szCs w:val="20"/>
        </w:rPr>
        <w:t>a</w:t>
      </w:r>
    </w:p>
    <w:p w14:paraId="17B9D178" w14:textId="6A7B046C" w:rsidR="00332628" w:rsidRPr="005063B4" w:rsidRDefault="009F5796" w:rsidP="00332628">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00332628" w:rsidRPr="005063B4">
        <w:rPr>
          <w:rFonts w:ascii="Arial" w:hAnsi="Arial" w:cs="Arial"/>
          <w:sz w:val="20"/>
          <w:szCs w:val="20"/>
        </w:rPr>
        <w:t>referencia musí obsahovať min. 1 mostný objekt dĺžky min.300 m, ktor</w:t>
      </w:r>
      <w:ins w:id="66" w:author="Autor">
        <w:r w:rsidR="00332628">
          <w:rPr>
            <w:rFonts w:ascii="Arial" w:hAnsi="Arial" w:cs="Arial"/>
            <w:sz w:val="20"/>
            <w:szCs w:val="20"/>
          </w:rPr>
          <w:t xml:space="preserve">ého priľahlá krajná opora </w:t>
        </w:r>
      </w:ins>
      <w:del w:id="67" w:author="Autor">
        <w:r w:rsidR="00332628" w:rsidRPr="005063B4" w:rsidDel="00332628">
          <w:rPr>
            <w:rFonts w:ascii="Arial" w:hAnsi="Arial" w:cs="Arial"/>
            <w:sz w:val="20"/>
            <w:szCs w:val="20"/>
          </w:rPr>
          <w:delText>ý</w:delText>
        </w:r>
      </w:del>
      <w:r w:rsidR="00332628" w:rsidRPr="005063B4">
        <w:rPr>
          <w:rFonts w:ascii="Arial" w:hAnsi="Arial" w:cs="Arial"/>
          <w:sz w:val="20"/>
          <w:szCs w:val="20"/>
        </w:rPr>
        <w:t xml:space="preserve"> </w:t>
      </w:r>
      <w:ins w:id="68" w:author="Autor">
        <w:r w:rsidR="00AF6749">
          <w:rPr>
            <w:rFonts w:ascii="Arial" w:hAnsi="Arial" w:cs="Arial"/>
            <w:sz w:val="20"/>
            <w:szCs w:val="20"/>
          </w:rPr>
          <w:t xml:space="preserve">mosta (od portálu tunela) </w:t>
        </w:r>
      </w:ins>
      <w:r w:rsidR="00332628" w:rsidRPr="005063B4">
        <w:rPr>
          <w:rFonts w:ascii="Arial" w:hAnsi="Arial" w:cs="Arial"/>
          <w:sz w:val="20"/>
          <w:szCs w:val="20"/>
        </w:rPr>
        <w:t>bol</w:t>
      </w:r>
      <w:ins w:id="69" w:author="Autor">
        <w:r w:rsidR="00332628">
          <w:rPr>
            <w:rFonts w:ascii="Arial" w:hAnsi="Arial" w:cs="Arial"/>
            <w:sz w:val="20"/>
            <w:szCs w:val="20"/>
          </w:rPr>
          <w:t>a</w:t>
        </w:r>
      </w:ins>
      <w:r w:rsidR="00332628" w:rsidRPr="005063B4">
        <w:rPr>
          <w:rFonts w:ascii="Arial" w:hAnsi="Arial" w:cs="Arial"/>
          <w:sz w:val="20"/>
          <w:szCs w:val="20"/>
        </w:rPr>
        <w:t xml:space="preserve"> umiestnen</w:t>
      </w:r>
      <w:ins w:id="70" w:author="Autor">
        <w:r w:rsidR="00332628">
          <w:rPr>
            <w:rFonts w:ascii="Arial" w:hAnsi="Arial" w:cs="Arial"/>
            <w:sz w:val="20"/>
            <w:szCs w:val="20"/>
          </w:rPr>
          <w:t>á</w:t>
        </w:r>
      </w:ins>
      <w:del w:id="71" w:author="Autor">
        <w:r w:rsidR="00332628" w:rsidRPr="005063B4" w:rsidDel="00332628">
          <w:rPr>
            <w:rFonts w:ascii="Arial" w:hAnsi="Arial" w:cs="Arial"/>
            <w:sz w:val="20"/>
            <w:szCs w:val="20"/>
          </w:rPr>
          <w:delText>ý</w:delText>
        </w:r>
      </w:del>
      <w:r w:rsidR="00332628" w:rsidRPr="005063B4">
        <w:rPr>
          <w:rFonts w:ascii="Arial" w:hAnsi="Arial" w:cs="Arial"/>
          <w:sz w:val="20"/>
          <w:szCs w:val="20"/>
        </w:rPr>
        <w:t xml:space="preserve"> </w:t>
      </w:r>
      <w:del w:id="72" w:author="Autor">
        <w:r w:rsidR="00332628" w:rsidRPr="005063B4" w:rsidDel="00332628">
          <w:rPr>
            <w:rFonts w:ascii="Arial" w:hAnsi="Arial" w:cs="Arial"/>
            <w:sz w:val="20"/>
            <w:szCs w:val="20"/>
          </w:rPr>
          <w:delText xml:space="preserve">pri portály tunela nie však </w:delText>
        </w:r>
      </w:del>
      <w:ins w:id="73" w:author="Autor">
        <w:r w:rsidR="00332628">
          <w:rPr>
            <w:rFonts w:ascii="Arial" w:hAnsi="Arial" w:cs="Arial"/>
            <w:sz w:val="20"/>
            <w:szCs w:val="20"/>
          </w:rPr>
          <w:t>naj</w:t>
        </w:r>
      </w:ins>
      <w:r w:rsidR="00332628" w:rsidRPr="005063B4">
        <w:rPr>
          <w:rFonts w:ascii="Arial" w:hAnsi="Arial" w:cs="Arial"/>
          <w:sz w:val="20"/>
          <w:szCs w:val="20"/>
        </w:rPr>
        <w:t>ďalej</w:t>
      </w:r>
      <w:del w:id="74" w:author="Autor">
        <w:r w:rsidR="00332628" w:rsidRPr="005063B4" w:rsidDel="00332628">
          <w:rPr>
            <w:rFonts w:ascii="Arial" w:hAnsi="Arial" w:cs="Arial"/>
            <w:sz w:val="20"/>
            <w:szCs w:val="20"/>
          </w:rPr>
          <w:delText xml:space="preserve"> ako</w:delText>
        </w:r>
      </w:del>
      <w:r w:rsidR="00332628" w:rsidRPr="005063B4">
        <w:rPr>
          <w:rFonts w:ascii="Arial" w:hAnsi="Arial" w:cs="Arial"/>
          <w:sz w:val="20"/>
          <w:szCs w:val="20"/>
        </w:rPr>
        <w:t xml:space="preserve"> 300 m</w:t>
      </w:r>
      <w:ins w:id="75" w:author="Autor">
        <w:r w:rsidR="00332628">
          <w:rPr>
            <w:rFonts w:ascii="Arial" w:hAnsi="Arial" w:cs="Arial"/>
            <w:sz w:val="20"/>
            <w:szCs w:val="20"/>
          </w:rPr>
          <w:t xml:space="preserve"> od portálu tunela</w:t>
        </w:r>
      </w:ins>
      <w:r w:rsidR="00332628"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 xml:space="preserve">minimálne jednu referenciu na stavebné práce, predmetom ktorej bola realizácia výstavby minimálne jedného (1) </w:t>
      </w:r>
      <w:proofErr w:type="spellStart"/>
      <w:r w:rsidRPr="005063B4">
        <w:rPr>
          <w:rFonts w:ascii="Arial" w:hAnsi="Arial" w:cs="Arial"/>
          <w:sz w:val="20"/>
          <w:szCs w:val="20"/>
        </w:rPr>
        <w:t>ekoduktu</w:t>
      </w:r>
      <w:proofErr w:type="spellEnd"/>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w:t>
      </w:r>
      <w:proofErr w:type="spellStart"/>
      <w:r w:rsidRPr="001F7882">
        <w:rPr>
          <w:rFonts w:ascii="Arial" w:hAnsi="Arial" w:cs="Arial"/>
          <w:sz w:val="20"/>
          <w:szCs w:val="20"/>
        </w:rPr>
        <w:t>grounting</w:t>
      </w:r>
      <w:proofErr w:type="spellEnd"/>
      <w:r w:rsidRPr="001F7882">
        <w:rPr>
          <w:rFonts w:ascii="Arial" w:hAnsi="Arial" w:cs="Arial"/>
          <w:sz w:val="20"/>
          <w:szCs w:val="20"/>
        </w:rPr>
        <w:t>)</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060A292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76"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r w:rsidR="006250E9">
        <w:rPr>
          <w:rFonts w:ascii="Arial" w:eastAsia="Times New Roman" w:hAnsi="Arial" w:cs="Arial"/>
          <w:sz w:val="20"/>
          <w:szCs w:val="20"/>
          <w:u w:val="single"/>
        </w:rPr>
        <w:t xml:space="preserve"> rozsah plnenia</w:t>
      </w:r>
      <w:r w:rsidR="006250E9" w:rsidRPr="00421570">
        <w:rPr>
          <w:rFonts w:ascii="Arial" w:eastAsia="Times New Roman" w:hAnsi="Arial" w:cs="Arial"/>
          <w:sz w:val="20"/>
          <w:szCs w:val="20"/>
        </w:rPr>
        <w:t xml:space="preserve"> s ohľadom na </w:t>
      </w:r>
      <w:r w:rsidR="006250E9">
        <w:rPr>
          <w:rFonts w:ascii="Arial" w:eastAsia="Times New Roman" w:hAnsi="Arial" w:cs="Arial"/>
          <w:sz w:val="20"/>
          <w:szCs w:val="20"/>
          <w:u w:val="single"/>
        </w:rPr>
        <w:t>splnenie podmienok účasti hore uvedených bodov 1.1, 1.2, 1.3, a 1.4</w:t>
      </w:r>
      <w:r w:rsidRPr="00420C9D">
        <w:rPr>
          <w:rFonts w:ascii="Arial" w:eastAsia="Times New Roman" w:hAnsi="Arial" w:cs="Arial"/>
          <w:sz w:val="20"/>
          <w:szCs w:val="20"/>
        </w:rPr>
        <w:t xml:space="preserve">, ktoré </w:t>
      </w:r>
      <w:r w:rsidR="006250E9">
        <w:rPr>
          <w:rFonts w:ascii="Arial" w:eastAsia="Times New Roman" w:hAnsi="Arial" w:cs="Arial"/>
          <w:sz w:val="20"/>
          <w:szCs w:val="20"/>
        </w:rPr>
        <w:t xml:space="preserve">v rámci tohto združenia alebo skupiny dodávateľov skutočne a preukázateľne </w:t>
      </w:r>
      <w:r w:rsidRPr="00420C9D">
        <w:rPr>
          <w:rFonts w:ascii="Arial" w:eastAsia="Times New Roman" w:hAnsi="Arial" w:cs="Arial"/>
          <w:sz w:val="20"/>
          <w:szCs w:val="20"/>
        </w:rPr>
        <w:t>realizoval.</w:t>
      </w:r>
    </w:p>
    <w:bookmarkEnd w:id="76"/>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77"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77"/>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78"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79" w:name="_Hlk165977051"/>
      <w:r w:rsidRPr="00011F66">
        <w:rPr>
          <w:rFonts w:ascii="Arial" w:hAnsi="Arial" w:cs="Arial"/>
          <w:sz w:val="20"/>
          <w:szCs w:val="20"/>
        </w:rPr>
        <w:t>Zodpovedný odborník pre banské a prevádzkové vetranie tunela</w:t>
      </w:r>
      <w:bookmarkEnd w:id="79"/>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80"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80"/>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78"/>
    <w:p w14:paraId="541BA51F" w14:textId="214C3AED" w:rsidR="00DE4C0D" w:rsidRDefault="00DE4C0D" w:rsidP="00DE4C0D">
      <w:pPr>
        <w:spacing w:after="0" w:line="240" w:lineRule="auto"/>
        <w:ind w:left="284"/>
        <w:contextualSpacing/>
        <w:jc w:val="both"/>
        <w:rPr>
          <w:ins w:id="81" w:author="Auto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288C1FE1" w14:textId="77777777" w:rsidR="00BD5EEB" w:rsidRDefault="00BD5EEB" w:rsidP="00BD5EEB">
      <w:pPr>
        <w:spacing w:after="0" w:line="240" w:lineRule="auto"/>
        <w:ind w:left="284"/>
        <w:contextualSpacing/>
        <w:jc w:val="both"/>
        <w:rPr>
          <w:ins w:id="82" w:author="Autor"/>
          <w:rFonts w:ascii="Arial" w:hAnsi="Arial" w:cs="Arial"/>
          <w:sz w:val="20"/>
          <w:szCs w:val="20"/>
        </w:rPr>
      </w:pPr>
      <w:ins w:id="83" w:author="Autor">
        <w:r>
          <w:rPr>
            <w:rFonts w:ascii="Arial" w:hAnsi="Arial" w:cs="Arial"/>
            <w:sz w:val="20"/>
            <w:szCs w:val="20"/>
          </w:rPr>
          <w:t>Výnimka je povolená pri  Zodpovednom</w:t>
        </w:r>
        <w:r w:rsidRPr="006C600A">
          <w:rPr>
            <w:rFonts w:ascii="Arial" w:hAnsi="Arial" w:cs="Arial"/>
            <w:sz w:val="20"/>
            <w:szCs w:val="20"/>
          </w:rPr>
          <w:t xml:space="preserve"> odborník</w:t>
        </w:r>
        <w:r>
          <w:rPr>
            <w:rFonts w:ascii="Arial" w:hAnsi="Arial" w:cs="Arial"/>
            <w:sz w:val="20"/>
            <w:szCs w:val="20"/>
          </w:rPr>
          <w:t>ovi</w:t>
        </w:r>
        <w:r w:rsidRPr="006C600A">
          <w:rPr>
            <w:rFonts w:ascii="Arial" w:hAnsi="Arial" w:cs="Arial"/>
            <w:sz w:val="20"/>
            <w:szCs w:val="20"/>
          </w:rPr>
          <w:t xml:space="preserve"> pre banské a prevádzkové vetranie tunela</w:t>
        </w:r>
        <w:r>
          <w:rPr>
            <w:rFonts w:ascii="Arial" w:hAnsi="Arial" w:cs="Arial"/>
            <w:sz w:val="20"/>
            <w:szCs w:val="20"/>
          </w:rPr>
          <w:t>, kedy uchádzač môže navrhnúť samostatného odborníka pre banské a samostatného odborníka pre prevádzkové vetranie (rozdiel v bode 2.</w:t>
        </w:r>
        <w:bookmarkStart w:id="84" w:name="_Hlk179552189"/>
        <w:r>
          <w:rPr>
            <w:rFonts w:ascii="Arial" w:hAnsi="Arial" w:cs="Arial"/>
            <w:sz w:val="20"/>
            <w:szCs w:val="20"/>
          </w:rPr>
          <w:t>8).</w:t>
        </w:r>
      </w:ins>
    </w:p>
    <w:bookmarkEnd w:id="84"/>
    <w:p w14:paraId="047D59FD" w14:textId="77777777" w:rsidR="00BD5EEB" w:rsidRPr="00011F66" w:rsidRDefault="00BD5EEB" w:rsidP="00DE4C0D">
      <w:pPr>
        <w:spacing w:after="0" w:line="240" w:lineRule="auto"/>
        <w:ind w:left="284"/>
        <w:contextualSpacing/>
        <w:jc w:val="both"/>
        <w:rPr>
          <w:rFonts w:ascii="Arial" w:hAnsi="Arial" w:cs="Arial"/>
          <w:sz w:val="20"/>
          <w:szCs w:val="20"/>
        </w:rPr>
      </w:pP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4BC9227A" w:rsidR="00DE4C0D" w:rsidRDefault="00DE4C0D" w:rsidP="00DE4C0D">
      <w:pPr>
        <w:spacing w:after="0" w:line="240" w:lineRule="auto"/>
        <w:ind w:left="284"/>
        <w:contextualSpacing/>
        <w:jc w:val="both"/>
        <w:rPr>
          <w:rFonts w:ascii="Arial" w:hAnsi="Arial" w:cs="Arial"/>
          <w:sz w:val="20"/>
          <w:szCs w:val="20"/>
        </w:rPr>
      </w:pPr>
    </w:p>
    <w:p w14:paraId="7E3C7350" w14:textId="4AF9B88D" w:rsidR="00BD5EEB" w:rsidRDefault="00BD5EEB" w:rsidP="00DE4C0D">
      <w:pPr>
        <w:spacing w:after="0" w:line="240" w:lineRule="auto"/>
        <w:ind w:left="284"/>
        <w:contextualSpacing/>
        <w:jc w:val="both"/>
        <w:rPr>
          <w:rFonts w:ascii="Arial" w:hAnsi="Arial" w:cs="Arial"/>
          <w:sz w:val="20"/>
          <w:szCs w:val="20"/>
        </w:rPr>
      </w:pPr>
    </w:p>
    <w:p w14:paraId="6929C57F" w14:textId="721E2636" w:rsidR="00BD5EEB" w:rsidRDefault="00BD5EEB" w:rsidP="00DE4C0D">
      <w:pPr>
        <w:spacing w:after="0" w:line="240" w:lineRule="auto"/>
        <w:ind w:left="284"/>
        <w:contextualSpacing/>
        <w:jc w:val="both"/>
        <w:rPr>
          <w:rFonts w:ascii="Arial" w:hAnsi="Arial" w:cs="Arial"/>
          <w:sz w:val="20"/>
          <w:szCs w:val="20"/>
        </w:rPr>
      </w:pPr>
    </w:p>
    <w:p w14:paraId="09ACDFFB" w14:textId="4B35C2C7" w:rsidR="00BD5EEB" w:rsidRDefault="00BD5EEB" w:rsidP="00DE4C0D">
      <w:pPr>
        <w:spacing w:after="0" w:line="240" w:lineRule="auto"/>
        <w:ind w:left="284"/>
        <w:contextualSpacing/>
        <w:jc w:val="both"/>
        <w:rPr>
          <w:rFonts w:ascii="Arial" w:hAnsi="Arial" w:cs="Arial"/>
          <w:sz w:val="20"/>
          <w:szCs w:val="20"/>
        </w:rPr>
      </w:pPr>
    </w:p>
    <w:p w14:paraId="687E1E90" w14:textId="77777777" w:rsidR="00BD5EEB" w:rsidRPr="00C74904" w:rsidRDefault="00BD5EEB"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85"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585C4AA3"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 minimálne</w:t>
      </w:r>
      <w:r w:rsidRPr="00420C9D">
        <w:rPr>
          <w:rFonts w:ascii="Arial" w:hAnsi="Arial" w:cs="Arial"/>
          <w:sz w:val="20"/>
          <w:szCs w:val="20"/>
        </w:rPr>
        <w:t xml:space="preserv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85"/>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71C7520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a/alebo </w:t>
      </w:r>
      <w:r w:rsidR="00426C4B">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0B737C4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ciest obdobného charakteru* kde zmluvné podmienky vychádzali zo zmluvného manažmentu zmlúv; </w:t>
      </w:r>
      <w:bookmarkStart w:id="86"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86"/>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87"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87"/>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06A20DCB"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w:t>
      </w:r>
      <w:r w:rsidR="00C4493B">
        <w:rPr>
          <w:rFonts w:ascii="Arial" w:hAnsi="Arial" w:cs="Arial"/>
          <w:sz w:val="20"/>
          <w:szCs w:val="20"/>
        </w:rPr>
        <w:t>/</w:t>
      </w:r>
      <w:r w:rsidR="00CD233F">
        <w:rPr>
          <w:rFonts w:ascii="Arial" w:hAnsi="Arial" w:cs="Arial"/>
          <w:sz w:val="20"/>
          <w:szCs w:val="20"/>
        </w:rPr>
        <w:t xml:space="preserve">alebo </w:t>
      </w:r>
      <w:r>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304F01BC"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 xml:space="preserve">účasť na realizácii minimálne 1 projektu**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88"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 xml:space="preserve">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bookmarkEnd w:id="88"/>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2758E5C9" w:rsidR="00DE4C0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18742631" w14:textId="3AE9D4EE" w:rsidR="00BD5EEB" w:rsidRDefault="00BD5EEB" w:rsidP="00DE4C0D">
      <w:pPr>
        <w:spacing w:after="0" w:line="240" w:lineRule="auto"/>
        <w:ind w:left="709" w:hanging="425"/>
        <w:contextualSpacing/>
        <w:jc w:val="both"/>
        <w:rPr>
          <w:rFonts w:ascii="Arial" w:eastAsia="Times New Roman" w:hAnsi="Arial" w:cs="Arial"/>
          <w:sz w:val="20"/>
          <w:szCs w:val="20"/>
        </w:rPr>
      </w:pPr>
    </w:p>
    <w:p w14:paraId="379A91F7" w14:textId="3FDE92F6" w:rsidR="00BD5EEB" w:rsidRDefault="00BD5EEB" w:rsidP="00DE4C0D">
      <w:pPr>
        <w:spacing w:after="0" w:line="240" w:lineRule="auto"/>
        <w:ind w:left="709" w:hanging="425"/>
        <w:contextualSpacing/>
        <w:jc w:val="both"/>
        <w:rPr>
          <w:rFonts w:ascii="Arial" w:eastAsia="Times New Roman" w:hAnsi="Arial" w:cs="Arial"/>
          <w:sz w:val="20"/>
          <w:szCs w:val="20"/>
        </w:rPr>
      </w:pPr>
    </w:p>
    <w:p w14:paraId="58B8C63A" w14:textId="77777777" w:rsidR="00BD5EEB" w:rsidRPr="00420C9D" w:rsidRDefault="00BD5EEB" w:rsidP="00DE4C0D">
      <w:pPr>
        <w:spacing w:after="0" w:line="240" w:lineRule="auto"/>
        <w:ind w:left="709" w:hanging="425"/>
        <w:contextualSpacing/>
        <w:jc w:val="both"/>
        <w:rPr>
          <w:rFonts w:ascii="Arial" w:eastAsia="Times New Roman" w:hAnsi="Arial" w:cs="Arial"/>
          <w:sz w:val="20"/>
          <w:szCs w:val="20"/>
        </w:rPr>
      </w:pP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620265AF"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89"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 xml:space="preserve">platný v čase predloženia ponuky ako </w:t>
      </w:r>
      <w:proofErr w:type="spellStart"/>
      <w:r w:rsidR="002A193F" w:rsidRPr="00420C9D">
        <w:rPr>
          <w:rFonts w:ascii="Arial" w:hAnsi="Arial" w:cs="Arial"/>
          <w:sz w:val="20"/>
          <w:szCs w:val="20"/>
        </w:rPr>
        <w:t>sken</w:t>
      </w:r>
      <w:proofErr w:type="spellEnd"/>
      <w:r w:rsidR="002A193F" w:rsidRPr="00420C9D">
        <w:rPr>
          <w:rFonts w:ascii="Arial" w:hAnsi="Arial" w:cs="Arial"/>
          <w:sz w:val="20"/>
          <w:szCs w:val="20"/>
        </w:rPr>
        <w:t xml:space="preserve">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w:t>
      </w:r>
      <w:proofErr w:type="spellStart"/>
      <w:r w:rsidRPr="002A193F">
        <w:rPr>
          <w:rFonts w:ascii="Arial" w:hAnsi="Arial" w:cs="Arial"/>
          <w:sz w:val="20"/>
          <w:szCs w:val="20"/>
        </w:rPr>
        <w:t>sken</w:t>
      </w:r>
      <w:proofErr w:type="spellEnd"/>
      <w:r w:rsidRPr="002A193F">
        <w:rPr>
          <w:rFonts w:ascii="Arial" w:hAnsi="Arial" w:cs="Arial"/>
          <w:sz w:val="20"/>
          <w:szCs w:val="20"/>
        </w:rPr>
        <w:t xml:space="preserve"> originálu alebo úradne osvedčenej fotokópie;</w:t>
      </w:r>
    </w:p>
    <w:bookmarkEnd w:id="89"/>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 xml:space="preserve">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90"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90"/>
    <w:p w14:paraId="6037D527" w14:textId="21AD01A1"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91"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91"/>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p w14:paraId="69EFFC24" w14:textId="43997743"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71811729" w14:textId="0062673A" w:rsidR="00BD5EEB" w:rsidRDefault="00BD5EE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5A1EBBC4" w14:textId="13E3A4DC" w:rsidR="00BD5EEB" w:rsidRDefault="00BD5EE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1F385A60" w14:textId="77777777" w:rsidR="00F42CD9" w:rsidRDefault="00F42CD9"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416B90C" w14:textId="66C5DAF9" w:rsidR="00BD5EEB" w:rsidRDefault="00BD5EE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4F6E6596" w14:textId="77777777" w:rsidR="00BD5EEB" w:rsidRDefault="00BD5EEB"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92" w:name="_Hlk166833834"/>
      <w:r w:rsidRPr="00420C9D">
        <w:rPr>
          <w:rFonts w:ascii="Arial" w:hAnsi="Arial" w:cs="Arial"/>
          <w:b/>
          <w:sz w:val="20"/>
          <w:szCs w:val="20"/>
        </w:rPr>
        <w:t xml:space="preserve"> </w:t>
      </w:r>
      <w:bookmarkStart w:id="93" w:name="_Hlk167183422"/>
      <w:r w:rsidRPr="00420C9D">
        <w:rPr>
          <w:rFonts w:ascii="Arial" w:hAnsi="Arial" w:cs="Arial"/>
          <w:sz w:val="20"/>
          <w:szCs w:val="20"/>
        </w:rPr>
        <w:t>preukáže odbornú prax za rozhodné obdobie za nasledovných podmienok:</w:t>
      </w:r>
    </w:p>
    <w:bookmarkEnd w:id="92"/>
    <w:bookmarkEnd w:id="93"/>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proofErr w:type="spellStart"/>
      <w:r w:rsidRPr="00420C9D">
        <w:rPr>
          <w:rFonts w:ascii="Arial" w:hAnsi="Arial" w:cs="Arial"/>
          <w:sz w:val="20"/>
          <w:szCs w:val="20"/>
        </w:rPr>
        <w:t>pre</w:t>
      </w:r>
      <w:proofErr w:type="spellEnd"/>
      <w:r w:rsidRPr="00420C9D">
        <w:rPr>
          <w:rFonts w:ascii="Arial" w:hAnsi="Arial" w:cs="Arial"/>
          <w:sz w:val="20"/>
          <w:szCs w:val="20"/>
        </w:rPr>
        <w:t xml:space="preserv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služby a súvisiace technické poradenstvo – vykonávanie komplexných služieb a súvisiaceho technického poradenstva (§5 ods. 1a) so zameraním na dopravné stavby,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94" w:name="_Hlk166833298"/>
      <w:r w:rsidRPr="00420C9D">
        <w:rPr>
          <w:rFonts w:ascii="Arial" w:eastAsia="Arial" w:hAnsi="Arial" w:cs="Arial"/>
          <w:sz w:val="20"/>
          <w:szCs w:val="20"/>
          <w:u w:color="000000"/>
          <w:bdr w:val="nil"/>
        </w:rPr>
        <w:t xml:space="preserve">resp. ekvivalentný doklad platný v čase predloženia ponuky ako </w:t>
      </w:r>
      <w:proofErr w:type="spellStart"/>
      <w:r w:rsidRPr="00420C9D">
        <w:rPr>
          <w:rFonts w:ascii="Arial" w:eastAsia="Arial" w:hAnsi="Arial" w:cs="Arial"/>
          <w:sz w:val="20"/>
          <w:szCs w:val="20"/>
          <w:u w:color="000000"/>
          <w:bdr w:val="nil"/>
        </w:rPr>
        <w:t>sken</w:t>
      </w:r>
      <w:proofErr w:type="spellEnd"/>
      <w:r w:rsidRPr="00420C9D">
        <w:rPr>
          <w:rFonts w:ascii="Arial" w:eastAsia="Arial" w:hAnsi="Arial" w:cs="Arial"/>
          <w:sz w:val="20"/>
          <w:szCs w:val="20"/>
          <w:u w:color="000000"/>
          <w:bdr w:val="nil"/>
        </w:rPr>
        <w:t xml:space="preserve"> originálu alebo úradne osvedčenej fotokópie;</w:t>
      </w:r>
    </w:p>
    <w:bookmarkEnd w:id="94"/>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 xml:space="preserve">000 m (tunel musel byť technologicky vybavený E&amp;M zariadeniami v súlade s Nariadením vlády SR č. 344/2006 </w:t>
      </w:r>
      <w:proofErr w:type="spellStart"/>
      <w:r w:rsidRPr="00420C9D">
        <w:rPr>
          <w:rFonts w:ascii="Arial" w:hAnsi="Arial" w:cs="Arial"/>
          <w:sz w:val="20"/>
          <w:szCs w:val="20"/>
        </w:rPr>
        <w:t>Z.z</w:t>
      </w:r>
      <w:proofErr w:type="spellEnd"/>
      <w:r w:rsidRPr="00420C9D">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420C9D">
        <w:rPr>
          <w:rFonts w:ascii="Arial" w:hAnsi="Arial" w:cs="Arial"/>
          <w:sz w:val="20"/>
          <w:szCs w:val="20"/>
        </w:rPr>
        <w:t>transeurópskej</w:t>
      </w:r>
      <w:proofErr w:type="spellEnd"/>
      <w:r w:rsidRPr="00420C9D">
        <w:rPr>
          <w:rFonts w:ascii="Arial" w:hAnsi="Arial" w:cs="Arial"/>
          <w:sz w:val="20"/>
          <w:szCs w:val="20"/>
        </w:rPr>
        <w:t xml:space="preserve">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570B423A" w14:textId="2D01DACB" w:rsidR="00BD5EEB" w:rsidRDefault="00DE4C0D" w:rsidP="00426C4B">
      <w:pPr>
        <w:spacing w:after="0" w:line="240" w:lineRule="auto"/>
        <w:ind w:left="993" w:hanging="284"/>
        <w:contextualSpacing/>
        <w:jc w:val="both"/>
        <w:rPr>
          <w:ins w:id="95" w:author="Autor"/>
          <w:rFonts w:ascii="Arial" w:hAnsi="Arial" w:cs="Arial"/>
          <w:b/>
          <w:sz w:val="20"/>
          <w:szCs w:val="20"/>
        </w:rPr>
      </w:pPr>
      <w:r w:rsidRPr="00420C9D">
        <w:rPr>
          <w:rFonts w:ascii="Arial" w:hAnsi="Arial" w:cs="Arial"/>
          <w:sz w:val="20"/>
          <w:szCs w:val="20"/>
        </w:rPr>
        <w:t>a)</w:t>
      </w:r>
      <w:r w:rsidR="00F42CD9">
        <w:rPr>
          <w:rFonts w:ascii="Arial" w:hAnsi="Arial" w:cs="Arial"/>
          <w:sz w:val="20"/>
          <w:szCs w:val="20"/>
        </w:rPr>
        <w:tab/>
      </w:r>
      <w:r w:rsidRPr="00420C9D">
        <w:rPr>
          <w:rFonts w:ascii="Arial" w:hAnsi="Arial" w:cs="Arial"/>
          <w:sz w:val="20"/>
          <w:szCs w:val="20"/>
        </w:rPr>
        <w:t xml:space="preserve">10 ročnú odbornú prax </w:t>
      </w:r>
      <w:r w:rsidRPr="00420C9D">
        <w:rPr>
          <w:rFonts w:ascii="Arial" w:hAnsi="Arial" w:cs="Arial"/>
          <w:b/>
          <w:sz w:val="20"/>
          <w:szCs w:val="20"/>
        </w:rPr>
        <w:t>(nevzťahuje sa rozhodné obdobie)</w:t>
      </w:r>
      <w:ins w:id="96" w:author="Autor">
        <w:r w:rsidR="00BD5EEB">
          <w:rPr>
            <w:rFonts w:ascii="Arial" w:hAnsi="Arial" w:cs="Arial"/>
            <w:b/>
            <w:sz w:val="20"/>
            <w:szCs w:val="20"/>
          </w:rPr>
          <w:t>:</w:t>
        </w:r>
      </w:ins>
    </w:p>
    <w:p w14:paraId="2C0BCA65" w14:textId="1DB8B4AD" w:rsidR="00BD5EEB" w:rsidRPr="00F42CD9" w:rsidRDefault="00BD5EEB" w:rsidP="00F42CD9">
      <w:pPr>
        <w:spacing w:after="0" w:line="240" w:lineRule="auto"/>
        <w:ind w:left="1418" w:hanging="425"/>
        <w:contextualSpacing/>
        <w:jc w:val="both"/>
        <w:rPr>
          <w:ins w:id="97" w:author="Autor"/>
          <w:rFonts w:ascii="Arial" w:hAnsi="Arial" w:cs="Arial"/>
          <w:sz w:val="20"/>
          <w:szCs w:val="20"/>
        </w:rPr>
      </w:pPr>
      <w:ins w:id="98" w:author="Autor">
        <w:r w:rsidRPr="00F42CD9">
          <w:rPr>
            <w:rFonts w:ascii="Arial" w:hAnsi="Arial" w:cs="Arial"/>
            <w:sz w:val="20"/>
            <w:szCs w:val="20"/>
          </w:rPr>
          <w:t>a1)</w:t>
        </w:r>
      </w:ins>
      <w:r w:rsidR="00DE4C0D" w:rsidRPr="00F42CD9">
        <w:rPr>
          <w:rFonts w:ascii="Arial" w:hAnsi="Arial" w:cs="Arial"/>
          <w:sz w:val="20"/>
          <w:szCs w:val="20"/>
        </w:rPr>
        <w:t xml:space="preserve"> </w:t>
      </w:r>
      <w:r w:rsidRPr="00F42CD9">
        <w:rPr>
          <w:rFonts w:ascii="Arial" w:hAnsi="Arial" w:cs="Arial"/>
          <w:sz w:val="20"/>
          <w:szCs w:val="20"/>
        </w:rPr>
        <w:tab/>
      </w:r>
      <w:r w:rsidR="00DE4C0D" w:rsidRPr="00F42CD9">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ins w:id="99" w:author="Autor">
        <w:r w:rsidRPr="00F42CD9">
          <w:rPr>
            <w:rFonts w:ascii="Arial" w:hAnsi="Arial" w:cs="Arial"/>
            <w:sz w:val="20"/>
            <w:szCs w:val="20"/>
          </w:rPr>
          <w:t>alebo</w:t>
        </w:r>
      </w:ins>
    </w:p>
    <w:p w14:paraId="72B994D9" w14:textId="365CB5D6" w:rsidR="00BD5EEB" w:rsidRDefault="00BD5EEB" w:rsidP="00BD5EEB">
      <w:pPr>
        <w:spacing w:after="0" w:line="240" w:lineRule="auto"/>
        <w:ind w:left="1418" w:hanging="425"/>
        <w:contextualSpacing/>
        <w:jc w:val="both"/>
        <w:rPr>
          <w:ins w:id="100" w:author="Autor"/>
          <w:rFonts w:ascii="Arial" w:hAnsi="Arial" w:cs="Arial"/>
          <w:sz w:val="20"/>
          <w:szCs w:val="20"/>
        </w:rPr>
      </w:pPr>
      <w:ins w:id="101" w:author="Autor">
        <w:r w:rsidRPr="00F42CD9">
          <w:rPr>
            <w:rFonts w:ascii="Arial" w:hAnsi="Arial" w:cs="Arial"/>
            <w:sz w:val="20"/>
            <w:szCs w:val="20"/>
          </w:rPr>
          <w:t xml:space="preserve">a2) </w:t>
        </w:r>
      </w:ins>
      <w:r w:rsidRPr="00F42CD9">
        <w:rPr>
          <w:rFonts w:ascii="Arial" w:hAnsi="Arial" w:cs="Arial"/>
          <w:sz w:val="20"/>
          <w:szCs w:val="20"/>
        </w:rPr>
        <w:tab/>
      </w:r>
      <w:ins w:id="102" w:author="Autor">
        <w:r w:rsidRPr="00F42CD9">
          <w:rPr>
            <w:rFonts w:ascii="Arial" w:hAnsi="Arial" w:cs="Arial"/>
            <w:sz w:val="20"/>
            <w:szCs w:val="20"/>
          </w:rPr>
          <w:t>s výkonom</w:t>
        </w:r>
        <w:r>
          <w:rPr>
            <w:rFonts w:ascii="Arial" w:hAnsi="Arial" w:cs="Arial"/>
            <w:sz w:val="20"/>
            <w:szCs w:val="20"/>
          </w:rPr>
          <w:t xml:space="preserve"> činnosti v rozsahu oprávnenej osoby podľa písm. d)</w:t>
        </w:r>
      </w:ins>
    </w:p>
    <w:p w14:paraId="1CF60E58" w14:textId="6E26C24D" w:rsidR="00426C4B" w:rsidRPr="00F32381" w:rsidRDefault="00BD5EEB" w:rsidP="00BD5EEB">
      <w:pPr>
        <w:spacing w:after="0" w:line="240" w:lineRule="auto"/>
        <w:ind w:left="1418" w:hanging="425"/>
        <w:contextualSpacing/>
        <w:jc w:val="both"/>
        <w:rPr>
          <w:rFonts w:ascii="Arial" w:hAnsi="Arial" w:cs="Arial"/>
          <w:sz w:val="20"/>
          <w:szCs w:val="20"/>
        </w:rPr>
      </w:pPr>
      <w:ins w:id="103" w:author="Autor">
        <w:r>
          <w:rPr>
            <w:rFonts w:ascii="Arial" w:hAnsi="Arial" w:cs="Arial"/>
            <w:sz w:val="20"/>
            <w:szCs w:val="20"/>
          </w:rPr>
          <w:tab/>
        </w:r>
      </w:ins>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w:t>
      </w:r>
      <w:proofErr w:type="spellStart"/>
      <w:r w:rsidRPr="00420C9D">
        <w:rPr>
          <w:rFonts w:ascii="Arial" w:hAnsi="Arial" w:cs="Arial"/>
          <w:sz w:val="20"/>
          <w:szCs w:val="20"/>
        </w:rPr>
        <w:t>Z.z</w:t>
      </w:r>
      <w:proofErr w:type="spellEnd"/>
      <w:r w:rsidRPr="00420C9D">
        <w:rPr>
          <w:rFonts w:ascii="Arial" w:hAnsi="Arial" w:cs="Arial"/>
          <w:sz w:val="20"/>
          <w:szCs w:val="20"/>
        </w:rPr>
        <w:t xml:space="preserve">., 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w:t>
      </w:r>
      <w:proofErr w:type="spellStart"/>
      <w:r w:rsidRPr="00420C9D">
        <w:rPr>
          <w:rFonts w:ascii="Arial" w:hAnsi="Arial" w:cs="Arial"/>
          <w:sz w:val="20"/>
          <w:szCs w:val="20"/>
        </w:rPr>
        <w:t>Z.z</w:t>
      </w:r>
      <w:proofErr w:type="spellEnd"/>
      <w:r w:rsidRPr="00420C9D">
        <w:rPr>
          <w:rFonts w:ascii="Arial" w:hAnsi="Arial" w:cs="Arial"/>
          <w:sz w:val="20"/>
          <w:szCs w:val="20"/>
        </w:rPr>
        <w:t xml:space="preserve">. o požiadavkách na kvalifikáciu a overovaní odbornej spôsobilosti pracovníkov pri banskej činnosti a činnosti vykonávanej banským spôsobom, resp. </w:t>
      </w:r>
      <w:bookmarkStart w:id="104" w:name="_Hlk173823501"/>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104"/>
      <w:r w:rsidRPr="00420C9D">
        <w:rPr>
          <w:rFonts w:ascii="Arial" w:hAnsi="Arial" w:cs="Arial"/>
          <w:sz w:val="20"/>
          <w:szCs w:val="20"/>
        </w:rPr>
        <w:t>;</w:t>
      </w:r>
    </w:p>
    <w:p w14:paraId="0A150796" w14:textId="51F813D5"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105" w:name="_Hlk176510604"/>
      <w:bookmarkStart w:id="106" w:name="_Hlk173842333"/>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bookmarkEnd w:id="105"/>
      <w:r w:rsidRPr="00420C9D">
        <w:rPr>
          <w:rFonts w:ascii="Arial" w:hAnsi="Arial" w:cs="Arial"/>
          <w:sz w:val="20"/>
          <w:szCs w:val="20"/>
        </w:rPr>
        <w:t>;</w:t>
      </w:r>
    </w:p>
    <w:p w14:paraId="351DBB0E" w14:textId="5E550F9D" w:rsidR="00BD5EEB" w:rsidRDefault="00BD5EEB" w:rsidP="00DE4C0D">
      <w:pPr>
        <w:spacing w:after="0" w:line="240" w:lineRule="auto"/>
        <w:ind w:left="993" w:hanging="284"/>
        <w:contextualSpacing/>
        <w:jc w:val="both"/>
        <w:rPr>
          <w:rFonts w:ascii="Arial" w:hAnsi="Arial" w:cs="Arial"/>
          <w:sz w:val="20"/>
          <w:szCs w:val="20"/>
        </w:rPr>
      </w:pPr>
    </w:p>
    <w:p w14:paraId="0044D23B" w14:textId="761D88F9" w:rsidR="00BD5EEB" w:rsidRDefault="00BD5EEB" w:rsidP="00DE4C0D">
      <w:pPr>
        <w:spacing w:after="0" w:line="240" w:lineRule="auto"/>
        <w:ind w:left="993" w:hanging="284"/>
        <w:contextualSpacing/>
        <w:jc w:val="both"/>
        <w:rPr>
          <w:rFonts w:ascii="Arial" w:hAnsi="Arial" w:cs="Arial"/>
          <w:sz w:val="20"/>
          <w:szCs w:val="20"/>
        </w:rPr>
      </w:pPr>
    </w:p>
    <w:p w14:paraId="661CAD7E" w14:textId="77777777" w:rsidR="00BD5EEB" w:rsidRDefault="00BD5EEB" w:rsidP="00DE4C0D">
      <w:pPr>
        <w:spacing w:after="0" w:line="240" w:lineRule="auto"/>
        <w:ind w:left="993" w:hanging="284"/>
        <w:contextualSpacing/>
        <w:jc w:val="both"/>
        <w:rPr>
          <w:rFonts w:ascii="Arial" w:hAnsi="Arial" w:cs="Arial"/>
          <w:sz w:val="20"/>
          <w:szCs w:val="20"/>
        </w:rPr>
      </w:pPr>
    </w:p>
    <w:bookmarkEnd w:id="106"/>
    <w:p w14:paraId="63D0BD29" w14:textId="0DE46AD6"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107"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p w14:paraId="0EE35BD4" w14:textId="07A0277C" w:rsidR="00BD5EEB" w:rsidRDefault="00BD5EEB" w:rsidP="00DE4C0D">
      <w:pPr>
        <w:spacing w:after="0" w:line="240" w:lineRule="auto"/>
        <w:ind w:left="993" w:hanging="284"/>
        <w:contextualSpacing/>
        <w:jc w:val="both"/>
        <w:rPr>
          <w:ins w:id="108" w:author="Autor"/>
          <w:rFonts w:ascii="Arial" w:hAnsi="Arial" w:cs="Arial"/>
          <w:sz w:val="20"/>
          <w:szCs w:val="20"/>
        </w:rPr>
      </w:pPr>
    </w:p>
    <w:p w14:paraId="06DD8264" w14:textId="77777777"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ins w:id="109" w:author="Autor"/>
          <w:rFonts w:ascii="Arial" w:eastAsia="Arial" w:hAnsi="Arial" w:cs="Arial"/>
          <w:b/>
          <w:sz w:val="20"/>
          <w:szCs w:val="20"/>
          <w:u w:color="000000"/>
          <w:bdr w:val="nil"/>
        </w:rPr>
      </w:pPr>
      <w:ins w:id="110" w:author="Autor">
        <w:r w:rsidRPr="00A56636">
          <w:rPr>
            <w:rFonts w:ascii="Arial" w:eastAsia="Arial" w:hAnsi="Arial" w:cs="Arial"/>
            <w:b/>
            <w:sz w:val="20"/>
            <w:szCs w:val="20"/>
            <w:u w:color="000000"/>
            <w:bdr w:val="nil"/>
          </w:rPr>
          <w:t>Na preukázanie splnenia podmienky účasti podľa bodu 2.</w:t>
        </w:r>
        <w:r>
          <w:rPr>
            <w:rFonts w:ascii="Arial" w:eastAsia="Arial" w:hAnsi="Arial" w:cs="Arial"/>
            <w:b/>
            <w:sz w:val="20"/>
            <w:szCs w:val="20"/>
            <w:u w:color="000000"/>
            <w:bdr w:val="nil"/>
          </w:rPr>
          <w:t>8</w:t>
        </w:r>
        <w:r w:rsidRPr="00A56636">
          <w:rPr>
            <w:rFonts w:ascii="Arial" w:eastAsia="Arial" w:hAnsi="Arial" w:cs="Arial"/>
            <w:b/>
            <w:sz w:val="20"/>
            <w:szCs w:val="20"/>
            <w:u w:color="000000"/>
            <w:bdr w:val="nil"/>
          </w:rPr>
          <w:t xml:space="preserve"> môže uchádzač disponovať dvomi odborníkmi, za nasledovných podmienok:</w:t>
        </w:r>
      </w:ins>
    </w:p>
    <w:p w14:paraId="7C9A842D" w14:textId="77777777"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ins w:id="111" w:author="Autor"/>
          <w:rFonts w:ascii="Arial" w:eastAsia="Arial" w:hAnsi="Arial" w:cs="Arial"/>
          <w:sz w:val="20"/>
          <w:szCs w:val="20"/>
          <w:u w:color="000000"/>
          <w:bdr w:val="nil"/>
        </w:rPr>
      </w:pPr>
      <w:ins w:id="112" w:author="Autor">
        <w:r>
          <w:rPr>
            <w:rFonts w:ascii="Arial" w:eastAsia="Arial" w:hAnsi="Arial" w:cs="Arial"/>
            <w:sz w:val="20"/>
            <w:szCs w:val="20"/>
            <w:u w:color="000000"/>
            <w:bdr w:val="nil"/>
          </w:rPr>
          <w:t xml:space="preserve">1/ </w:t>
        </w:r>
        <w:r>
          <w:rPr>
            <w:rFonts w:ascii="Arial" w:eastAsia="Arial" w:hAnsi="Arial" w:cs="Arial"/>
            <w:sz w:val="20"/>
            <w:szCs w:val="20"/>
            <w:u w:color="000000"/>
            <w:bdr w:val="nil"/>
          </w:rPr>
          <w:tab/>
          <w:t>p</w:t>
        </w:r>
        <w:r w:rsidRPr="004B7014">
          <w:rPr>
            <w:rFonts w:ascii="Arial" w:eastAsia="Arial" w:hAnsi="Arial" w:cs="Arial"/>
            <w:sz w:val="20"/>
            <w:szCs w:val="20"/>
            <w:u w:color="000000"/>
            <w:bdr w:val="nil"/>
          </w:rPr>
          <w:t xml:space="preserve">re zodpovedného odborníka pre </w:t>
        </w:r>
        <w:r>
          <w:rPr>
            <w:rFonts w:ascii="Arial" w:eastAsia="Arial" w:hAnsi="Arial" w:cs="Arial"/>
            <w:sz w:val="20"/>
            <w:szCs w:val="20"/>
            <w:u w:color="000000"/>
            <w:bdr w:val="nil"/>
          </w:rPr>
          <w:t>prevádzkové</w:t>
        </w:r>
        <w:r w:rsidRPr="004B7014">
          <w:rPr>
            <w:rFonts w:ascii="Arial" w:eastAsia="Arial" w:hAnsi="Arial" w:cs="Arial"/>
            <w:sz w:val="20"/>
            <w:szCs w:val="20"/>
            <w:u w:color="000000"/>
            <w:bdr w:val="nil"/>
          </w:rPr>
          <w:t xml:space="preserve"> vetranie </w:t>
        </w:r>
        <w:r>
          <w:rPr>
            <w:rFonts w:ascii="Arial" w:eastAsia="Arial" w:hAnsi="Arial" w:cs="Arial"/>
            <w:sz w:val="20"/>
            <w:szCs w:val="20"/>
            <w:u w:color="000000"/>
            <w:bdr w:val="nil"/>
          </w:rPr>
          <w:t>sa vyžaduje preukázanie splnenia podmienky účasti podľa vyššie uvedených</w:t>
        </w:r>
        <w:r w:rsidRPr="004B7014">
          <w:rPr>
            <w:rFonts w:ascii="Arial" w:eastAsia="Arial" w:hAnsi="Arial" w:cs="Arial"/>
            <w:sz w:val="20"/>
            <w:szCs w:val="20"/>
            <w:u w:color="000000"/>
            <w:bdr w:val="nil"/>
          </w:rPr>
          <w:t xml:space="preserve"> písm. a</w:t>
        </w:r>
        <w:r>
          <w:rPr>
            <w:rFonts w:ascii="Arial" w:eastAsia="Arial" w:hAnsi="Arial" w:cs="Arial"/>
            <w:sz w:val="20"/>
            <w:szCs w:val="20"/>
            <w:u w:color="000000"/>
            <w:bdr w:val="nil"/>
          </w:rPr>
          <w:t>1</w:t>
        </w:r>
        <w:r w:rsidRPr="004B7014">
          <w:rPr>
            <w:rFonts w:ascii="Arial" w:eastAsia="Arial" w:hAnsi="Arial" w:cs="Arial"/>
            <w:sz w:val="20"/>
            <w:szCs w:val="20"/>
            <w:u w:color="000000"/>
            <w:bdr w:val="nil"/>
          </w:rPr>
          <w:t xml:space="preserve">) + </w:t>
        </w:r>
        <w:r>
          <w:rPr>
            <w:rFonts w:ascii="Arial" w:eastAsia="Arial" w:hAnsi="Arial" w:cs="Arial"/>
            <w:sz w:val="20"/>
            <w:szCs w:val="20"/>
            <w:u w:color="000000"/>
            <w:bdr w:val="nil"/>
          </w:rPr>
          <w:t>b</w:t>
        </w:r>
        <w:r w:rsidRPr="004B7014">
          <w:rPr>
            <w:rFonts w:ascii="Arial" w:eastAsia="Arial" w:hAnsi="Arial" w:cs="Arial"/>
            <w:sz w:val="20"/>
            <w:szCs w:val="20"/>
            <w:u w:color="000000"/>
            <w:bdr w:val="nil"/>
          </w:rPr>
          <w:t xml:space="preserve">) + e) </w:t>
        </w:r>
      </w:ins>
    </w:p>
    <w:p w14:paraId="4ECDA2F7" w14:textId="77777777" w:rsidR="00BD5EEB"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ins w:id="113" w:author="Autor"/>
          <w:rFonts w:ascii="Arial" w:eastAsia="Arial" w:hAnsi="Arial" w:cs="Arial"/>
          <w:sz w:val="20"/>
          <w:szCs w:val="20"/>
          <w:u w:color="000000"/>
          <w:bdr w:val="nil"/>
        </w:rPr>
      </w:pPr>
      <w:ins w:id="114" w:author="Autor">
        <w:r>
          <w:rPr>
            <w:rFonts w:ascii="Arial" w:eastAsia="Arial" w:hAnsi="Arial" w:cs="Arial"/>
            <w:sz w:val="20"/>
            <w:szCs w:val="20"/>
            <w:u w:color="000000"/>
            <w:bdr w:val="nil"/>
          </w:rPr>
          <w:tab/>
        </w:r>
        <w:r>
          <w:rPr>
            <w:rFonts w:ascii="Arial" w:eastAsia="Arial" w:hAnsi="Arial" w:cs="Arial"/>
            <w:sz w:val="20"/>
            <w:szCs w:val="20"/>
            <w:u w:color="000000"/>
            <w:bdr w:val="nil"/>
          </w:rPr>
          <w:tab/>
        </w:r>
        <w:r w:rsidRPr="004B7014">
          <w:rPr>
            <w:rFonts w:ascii="Arial" w:eastAsia="Arial" w:hAnsi="Arial" w:cs="Arial"/>
            <w:sz w:val="20"/>
            <w:szCs w:val="20"/>
            <w:u w:color="000000"/>
            <w:bdr w:val="nil"/>
          </w:rPr>
          <w:t>a </w:t>
        </w:r>
      </w:ins>
    </w:p>
    <w:p w14:paraId="41F1B7DF" w14:textId="77777777" w:rsidR="00BD5EEB" w:rsidRPr="004B7014" w:rsidRDefault="00BD5EEB" w:rsidP="00BD5EEB">
      <w:pPr>
        <w:pBdr>
          <w:top w:val="nil"/>
          <w:left w:val="nil"/>
          <w:bottom w:val="nil"/>
          <w:right w:val="nil"/>
          <w:between w:val="nil"/>
          <w:bar w:val="nil"/>
        </w:pBdr>
        <w:tabs>
          <w:tab w:val="left" w:pos="567"/>
          <w:tab w:val="left" w:pos="851"/>
          <w:tab w:val="left" w:pos="1134"/>
          <w:tab w:val="left" w:pos="1276"/>
        </w:tabs>
        <w:spacing w:after="0" w:line="240" w:lineRule="auto"/>
        <w:ind w:left="1134" w:hanging="425"/>
        <w:contextualSpacing/>
        <w:jc w:val="both"/>
        <w:rPr>
          <w:ins w:id="115" w:author="Autor"/>
          <w:rFonts w:ascii="Arial" w:eastAsia="Arial" w:hAnsi="Arial" w:cs="Arial"/>
          <w:sz w:val="20"/>
          <w:szCs w:val="20"/>
          <w:u w:color="000000"/>
          <w:bdr w:val="nil"/>
        </w:rPr>
      </w:pPr>
      <w:ins w:id="116" w:author="Autor">
        <w:r>
          <w:rPr>
            <w:rFonts w:ascii="Arial" w:eastAsia="Arial" w:hAnsi="Arial" w:cs="Arial"/>
            <w:sz w:val="20"/>
            <w:szCs w:val="20"/>
            <w:u w:color="000000"/>
            <w:bdr w:val="nil"/>
          </w:rPr>
          <w:t>2/</w:t>
        </w:r>
        <w:r>
          <w:rPr>
            <w:rFonts w:ascii="Arial" w:eastAsia="Arial" w:hAnsi="Arial" w:cs="Arial"/>
            <w:sz w:val="20"/>
            <w:szCs w:val="20"/>
            <w:u w:color="000000"/>
            <w:bdr w:val="nil"/>
          </w:rPr>
          <w:tab/>
        </w:r>
        <w:r w:rsidRPr="004B7014">
          <w:rPr>
            <w:rFonts w:ascii="Arial" w:eastAsia="Arial" w:hAnsi="Arial" w:cs="Arial"/>
            <w:sz w:val="20"/>
            <w:szCs w:val="20"/>
            <w:u w:color="000000"/>
            <w:bdr w:val="nil"/>
          </w:rPr>
          <w:t xml:space="preserve">pre zodpovedného odborníka pre </w:t>
        </w:r>
        <w:r>
          <w:rPr>
            <w:rFonts w:ascii="Arial" w:eastAsia="Arial" w:hAnsi="Arial" w:cs="Arial"/>
            <w:sz w:val="20"/>
            <w:szCs w:val="20"/>
            <w:u w:color="000000"/>
            <w:bdr w:val="nil"/>
          </w:rPr>
          <w:t xml:space="preserve">banské </w:t>
        </w:r>
        <w:r w:rsidRPr="004B7014">
          <w:rPr>
            <w:rFonts w:ascii="Arial" w:eastAsia="Arial" w:hAnsi="Arial" w:cs="Arial"/>
            <w:sz w:val="20"/>
            <w:szCs w:val="20"/>
            <w:u w:color="000000"/>
            <w:bdr w:val="nil"/>
          </w:rPr>
          <w:t>vetranie tunela</w:t>
        </w:r>
        <w:r>
          <w:rPr>
            <w:rFonts w:ascii="Arial" w:eastAsia="Arial" w:hAnsi="Arial" w:cs="Arial"/>
            <w:sz w:val="20"/>
            <w:szCs w:val="20"/>
            <w:u w:color="000000"/>
            <w:bdr w:val="nil"/>
          </w:rPr>
          <w:t xml:space="preserve"> sa vyžaduje preukázanie splnenia podmienky účasti podľa uvedených písm.</w:t>
        </w:r>
        <w:r w:rsidRPr="004B7014">
          <w:rPr>
            <w:rFonts w:ascii="Arial" w:eastAsia="Arial" w:hAnsi="Arial" w:cs="Arial"/>
            <w:sz w:val="20"/>
            <w:szCs w:val="20"/>
            <w:u w:color="000000"/>
            <w:bdr w:val="nil"/>
          </w:rPr>
          <w:t xml:space="preserve"> a</w:t>
        </w:r>
        <w:r>
          <w:rPr>
            <w:rFonts w:ascii="Arial" w:eastAsia="Arial" w:hAnsi="Arial" w:cs="Arial"/>
            <w:sz w:val="20"/>
            <w:szCs w:val="20"/>
            <w:u w:color="000000"/>
            <w:bdr w:val="nil"/>
          </w:rPr>
          <w:t>2</w:t>
        </w:r>
        <w:r w:rsidRPr="004B7014">
          <w:rPr>
            <w:rFonts w:ascii="Arial" w:eastAsia="Arial" w:hAnsi="Arial" w:cs="Arial"/>
            <w:sz w:val="20"/>
            <w:szCs w:val="20"/>
            <w:u w:color="000000"/>
            <w:bdr w:val="nil"/>
          </w:rPr>
          <w:t>) + c) + d).</w:t>
        </w:r>
      </w:ins>
    </w:p>
    <w:bookmarkEnd w:id="107"/>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18784477"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r w:rsidR="00101B69">
        <w:rPr>
          <w:rFonts w:ascii="Arial" w:hAnsi="Arial" w:cs="Arial"/>
          <w:sz w:val="20"/>
          <w:szCs w:val="20"/>
        </w:rPr>
        <w:t xml:space="preserve"> </w:t>
      </w:r>
      <w:r w:rsidR="00101B69" w:rsidRPr="00101B69">
        <w:rPr>
          <w:rFonts w:ascii="Arial" w:hAnsi="Arial" w:cs="Arial"/>
          <w:sz w:val="20"/>
          <w:szCs w:val="20"/>
        </w:rPr>
        <w:t xml:space="preserve">resp. ekvivalentný doklad platný v čase predloženia ponuky ako </w:t>
      </w:r>
      <w:proofErr w:type="spellStart"/>
      <w:r w:rsidR="00101B69" w:rsidRPr="00101B69">
        <w:rPr>
          <w:rFonts w:ascii="Arial" w:hAnsi="Arial" w:cs="Arial"/>
          <w:sz w:val="20"/>
          <w:szCs w:val="20"/>
        </w:rPr>
        <w:t>sken</w:t>
      </w:r>
      <w:proofErr w:type="spellEnd"/>
      <w:r w:rsidR="00101B69" w:rsidRPr="00101B69">
        <w:rPr>
          <w:rFonts w:ascii="Arial" w:hAnsi="Arial" w:cs="Arial"/>
          <w:sz w:val="20"/>
          <w:szCs w:val="20"/>
        </w:rPr>
        <w:t xml:space="preserve"> originálu alebo úradne osvedčenej fotokópie</w:t>
      </w:r>
      <w:r w:rsidR="00E86366" w:rsidRPr="00E86366">
        <w:rPr>
          <w:rFonts w:ascii="Arial" w:hAnsi="Arial" w:cs="Arial"/>
          <w:sz w:val="20"/>
          <w:szCs w:val="20"/>
        </w:rPr>
        <w:t>;</w:t>
      </w: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 xml:space="preserve">resp. 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117"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117"/>
      <w:r>
        <w:rPr>
          <w:rFonts w:ascii="Arial" w:hAnsi="Arial" w:cs="Arial"/>
          <w:sz w:val="20"/>
          <w:szCs w:val="20"/>
        </w:rPr>
        <w:t xml:space="preserve">: </w:t>
      </w:r>
      <w:bookmarkStart w:id="118"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118"/>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 xml:space="preserve">ekvivalentný doklad platný v čase predloženia ponuky ako </w:t>
      </w:r>
      <w:proofErr w:type="spellStart"/>
      <w:r w:rsidRPr="00420C9D">
        <w:rPr>
          <w:rFonts w:ascii="Arial" w:hAnsi="Arial" w:cs="Arial"/>
          <w:sz w:val="20"/>
          <w:szCs w:val="20"/>
        </w:rPr>
        <w:t>sken</w:t>
      </w:r>
      <w:proofErr w:type="spellEnd"/>
      <w:r w:rsidRPr="00420C9D">
        <w:rPr>
          <w:rFonts w:ascii="Arial" w:hAnsi="Arial" w:cs="Arial"/>
          <w:sz w:val="20"/>
          <w:szCs w:val="20"/>
        </w:rPr>
        <w:t xml:space="preserve">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 xml:space="preserve">jedného (1) tunela dĺžky minimálne 2000 m (tunel musel byť technologicky vybavený E&amp;M zariadeniami v súlade s Nariadením </w:t>
      </w:r>
      <w:r w:rsidRPr="00E87276">
        <w:rPr>
          <w:rFonts w:ascii="Arial" w:hAnsi="Arial" w:cs="Arial"/>
          <w:sz w:val="20"/>
          <w:szCs w:val="20"/>
        </w:rPr>
        <w:lastRenderedPageBreak/>
        <w:t xml:space="preserve">vlády SR č. 344/2006 </w:t>
      </w:r>
      <w:proofErr w:type="spellStart"/>
      <w:r w:rsidRPr="00E87276">
        <w:rPr>
          <w:rFonts w:ascii="Arial" w:hAnsi="Arial" w:cs="Arial"/>
          <w:sz w:val="20"/>
          <w:szCs w:val="20"/>
        </w:rPr>
        <w:t>Z.z</w:t>
      </w:r>
      <w:proofErr w:type="spellEnd"/>
      <w:r w:rsidRPr="00E87276">
        <w:rPr>
          <w:rFonts w:ascii="Arial" w:hAnsi="Arial" w:cs="Arial"/>
          <w:sz w:val="20"/>
          <w:szCs w:val="20"/>
        </w:rPr>
        <w:t xml:space="preserve">. o minimálnych bezpečnostných požiadavkách na tunely v cestnej sieti alebo Smernice Európskeho parlamentu a Rady 2004/54/ES z 29. apríla 2004 o minimálnych bezpečnostných požiadavkách na tunely v </w:t>
      </w:r>
      <w:proofErr w:type="spellStart"/>
      <w:r w:rsidRPr="00E87276">
        <w:rPr>
          <w:rFonts w:ascii="Arial" w:hAnsi="Arial" w:cs="Arial"/>
          <w:sz w:val="20"/>
          <w:szCs w:val="20"/>
        </w:rPr>
        <w:t>transeurópskej</w:t>
      </w:r>
      <w:proofErr w:type="spellEnd"/>
      <w:r w:rsidRPr="00E87276">
        <w:rPr>
          <w:rFonts w:ascii="Arial" w:hAnsi="Arial" w:cs="Arial"/>
          <w:sz w:val="20"/>
          <w:szCs w:val="20"/>
        </w:rPr>
        <w:t xml:space="preserve">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 xml:space="preserve">resp. ekvivalentný doklad platný v čase predloženia ponuky ako </w:t>
      </w:r>
      <w:proofErr w:type="spellStart"/>
      <w:r w:rsidRPr="00F32381">
        <w:rPr>
          <w:rFonts w:ascii="Arial" w:hAnsi="Arial" w:cs="Arial"/>
          <w:sz w:val="20"/>
          <w:szCs w:val="20"/>
        </w:rPr>
        <w:t>sken</w:t>
      </w:r>
      <w:proofErr w:type="spellEnd"/>
      <w:r w:rsidRPr="00F32381">
        <w:rPr>
          <w:rFonts w:ascii="Arial" w:hAnsi="Arial" w:cs="Arial"/>
          <w:sz w:val="20"/>
          <w:szCs w:val="20"/>
        </w:rPr>
        <w:t xml:space="preserve"> originálu alebo úradne osvedčenej fotokópie</w:t>
      </w:r>
      <w:r>
        <w:rPr>
          <w:rFonts w:ascii="Arial" w:hAnsi="Arial" w:cs="Arial"/>
          <w:sz w:val="20"/>
          <w:szCs w:val="20"/>
        </w:rPr>
        <w:t>.</w:t>
      </w:r>
      <w:r w:rsidRPr="00F32381">
        <w:rPr>
          <w:rFonts w:ascii="Arial" w:hAnsi="Arial" w:cs="Arial"/>
          <w:sz w:val="20"/>
          <w:szCs w:val="20"/>
        </w:rPr>
        <w:t xml:space="preserve"> </w:t>
      </w: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540D94AF" w:rsidR="00DE4C0D" w:rsidRPr="00420C9D" w:rsidRDefault="00DE4C0D" w:rsidP="00DE4C0D">
      <w:pPr>
        <w:spacing w:after="0" w:line="240" w:lineRule="auto"/>
        <w:ind w:left="284"/>
        <w:contextualSpacing/>
        <w:jc w:val="both"/>
        <w:rPr>
          <w:rFonts w:ascii="Arial" w:hAnsi="Arial" w:cs="Arial"/>
          <w:sz w:val="20"/>
          <w:szCs w:val="20"/>
        </w:rPr>
      </w:pPr>
      <w:bookmarkStart w:id="119" w:name="_Hlk178617601"/>
      <w:r w:rsidRPr="00420C9D">
        <w:rPr>
          <w:rFonts w:ascii="Arial" w:hAnsi="Arial" w:cs="Arial"/>
          <w:sz w:val="20"/>
          <w:szCs w:val="20"/>
        </w:rPr>
        <w:t xml:space="preserve">Projektom sa rozumie referencia </w:t>
      </w:r>
      <w:r w:rsidR="00C60B08">
        <w:rPr>
          <w:rFonts w:ascii="Arial" w:hAnsi="Arial" w:cs="Arial"/>
          <w:sz w:val="20"/>
          <w:szCs w:val="20"/>
        </w:rPr>
        <w:t>z</w:t>
      </w:r>
      <w:r w:rsidRPr="00420C9D">
        <w:rPr>
          <w:rFonts w:ascii="Arial" w:hAnsi="Arial" w:cs="Arial"/>
          <w:sz w:val="20"/>
          <w:szCs w:val="20"/>
        </w:rPr>
        <w:t xml:space="preserve">a </w:t>
      </w:r>
      <w:r w:rsidR="00C60B08">
        <w:rPr>
          <w:rFonts w:ascii="Arial" w:hAnsi="Arial" w:cs="Arial"/>
          <w:sz w:val="20"/>
          <w:szCs w:val="20"/>
        </w:rPr>
        <w:t>projekčné</w:t>
      </w:r>
      <w:r w:rsidR="00C60B08" w:rsidRPr="00420C9D">
        <w:rPr>
          <w:rFonts w:ascii="Arial" w:hAnsi="Arial" w:cs="Arial"/>
          <w:sz w:val="20"/>
          <w:szCs w:val="20"/>
        </w:rPr>
        <w:t xml:space="preserve"> </w:t>
      </w:r>
      <w:r w:rsidRPr="00420C9D">
        <w:rPr>
          <w:rFonts w:ascii="Arial" w:hAnsi="Arial" w:cs="Arial"/>
          <w:sz w:val="20"/>
          <w:szCs w:val="20"/>
        </w:rPr>
        <w:t xml:space="preserve">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bookmarkEnd w:id="119"/>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3DA847E2"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Referenčného listu kľúčového odborníka (Príloha B3</w:t>
      </w:r>
      <w:r w:rsidR="00F42CD9">
        <w:rPr>
          <w:rFonts w:ascii="Arial" w:hAnsi="Arial" w:cs="Arial"/>
          <w:sz w:val="20"/>
          <w:szCs w:val="20"/>
        </w:rPr>
        <w:t xml:space="preserve"> </w:t>
      </w:r>
      <w:r w:rsidRPr="00420C9D">
        <w:rPr>
          <w:rFonts w:ascii="Arial" w:hAnsi="Arial" w:cs="Arial"/>
          <w:sz w:val="20"/>
          <w:szCs w:val="20"/>
        </w:rPr>
        <w:t xml:space="preserve">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lastRenderedPageBreak/>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280DE653" w:rsidR="00536359" w:rsidRDefault="00536359" w:rsidP="0095273D">
      <w:pPr>
        <w:pStyle w:val="Odsekzoznamu"/>
        <w:spacing w:after="0" w:line="240" w:lineRule="auto"/>
        <w:ind w:left="284"/>
        <w:jc w:val="both"/>
        <w:rPr>
          <w:rFonts w:ascii="Arial" w:hAnsi="Arial" w:cs="Arial"/>
          <w:b/>
          <w:sz w:val="20"/>
          <w:szCs w:val="20"/>
        </w:rPr>
      </w:pPr>
    </w:p>
    <w:p w14:paraId="3849D572" w14:textId="038E4159" w:rsidR="00BD5EEB" w:rsidRDefault="00BD5EEB" w:rsidP="0095273D">
      <w:pPr>
        <w:pStyle w:val="Odsekzoznamu"/>
        <w:spacing w:after="0" w:line="240" w:lineRule="auto"/>
        <w:ind w:left="284"/>
        <w:jc w:val="both"/>
        <w:rPr>
          <w:rFonts w:ascii="Arial" w:hAnsi="Arial" w:cs="Arial"/>
          <w:b/>
          <w:sz w:val="20"/>
          <w:szCs w:val="20"/>
        </w:rPr>
      </w:pPr>
    </w:p>
    <w:p w14:paraId="036D9906" w14:textId="63669055" w:rsidR="00BD5EEB" w:rsidRDefault="00BD5EEB" w:rsidP="0095273D">
      <w:pPr>
        <w:pStyle w:val="Odsekzoznamu"/>
        <w:spacing w:after="0" w:line="240" w:lineRule="auto"/>
        <w:ind w:left="284"/>
        <w:jc w:val="both"/>
        <w:rPr>
          <w:rFonts w:ascii="Arial" w:hAnsi="Arial" w:cs="Arial"/>
          <w:b/>
          <w:sz w:val="20"/>
          <w:szCs w:val="20"/>
        </w:rPr>
      </w:pPr>
    </w:p>
    <w:p w14:paraId="70BBFACC" w14:textId="13AA335B" w:rsidR="00BD5EEB" w:rsidRDefault="00BD5EEB" w:rsidP="0095273D">
      <w:pPr>
        <w:pStyle w:val="Odsekzoznamu"/>
        <w:spacing w:after="0" w:line="240" w:lineRule="auto"/>
        <w:ind w:left="284"/>
        <w:jc w:val="both"/>
        <w:rPr>
          <w:rFonts w:ascii="Arial" w:hAnsi="Arial" w:cs="Arial"/>
          <w:b/>
          <w:sz w:val="20"/>
          <w:szCs w:val="20"/>
        </w:rPr>
      </w:pPr>
    </w:p>
    <w:p w14:paraId="0380DD77" w14:textId="15634714" w:rsidR="00BD5EEB" w:rsidRDefault="00BD5EEB" w:rsidP="0095273D">
      <w:pPr>
        <w:pStyle w:val="Odsekzoznamu"/>
        <w:spacing w:after="0" w:line="240" w:lineRule="auto"/>
        <w:ind w:left="284"/>
        <w:jc w:val="both"/>
        <w:rPr>
          <w:rFonts w:ascii="Arial" w:hAnsi="Arial" w:cs="Arial"/>
          <w:b/>
          <w:sz w:val="20"/>
          <w:szCs w:val="20"/>
        </w:rPr>
      </w:pPr>
    </w:p>
    <w:p w14:paraId="1CAA8A2F" w14:textId="46D421F8" w:rsidR="00BD5EEB" w:rsidRDefault="00BD5EEB" w:rsidP="0095273D">
      <w:pPr>
        <w:pStyle w:val="Odsekzoznamu"/>
        <w:spacing w:after="0" w:line="240" w:lineRule="auto"/>
        <w:ind w:left="284"/>
        <w:jc w:val="both"/>
        <w:rPr>
          <w:rFonts w:ascii="Arial" w:hAnsi="Arial" w:cs="Arial"/>
          <w:b/>
          <w:sz w:val="20"/>
          <w:szCs w:val="20"/>
        </w:rPr>
      </w:pPr>
    </w:p>
    <w:p w14:paraId="53281011" w14:textId="49E4413A" w:rsidR="00BD5EEB" w:rsidRDefault="00BD5EEB" w:rsidP="0095273D">
      <w:pPr>
        <w:pStyle w:val="Odsekzoznamu"/>
        <w:spacing w:after="0" w:line="240" w:lineRule="auto"/>
        <w:ind w:left="284"/>
        <w:jc w:val="both"/>
        <w:rPr>
          <w:rFonts w:ascii="Arial" w:hAnsi="Arial" w:cs="Arial"/>
          <w:b/>
          <w:sz w:val="20"/>
          <w:szCs w:val="20"/>
        </w:rPr>
      </w:pPr>
    </w:p>
    <w:p w14:paraId="54A72B5B" w14:textId="7D60747A" w:rsidR="00BD5EEB" w:rsidRDefault="00BD5EEB" w:rsidP="0095273D">
      <w:pPr>
        <w:pStyle w:val="Odsekzoznamu"/>
        <w:spacing w:after="0" w:line="240" w:lineRule="auto"/>
        <w:ind w:left="284"/>
        <w:jc w:val="both"/>
        <w:rPr>
          <w:rFonts w:ascii="Arial" w:hAnsi="Arial" w:cs="Arial"/>
          <w:b/>
          <w:sz w:val="20"/>
          <w:szCs w:val="20"/>
        </w:rPr>
      </w:pPr>
    </w:p>
    <w:p w14:paraId="786155E4" w14:textId="1191B6BF" w:rsidR="00BD5EEB" w:rsidRDefault="00BD5EEB" w:rsidP="0095273D">
      <w:pPr>
        <w:pStyle w:val="Odsekzoznamu"/>
        <w:spacing w:after="0" w:line="240" w:lineRule="auto"/>
        <w:ind w:left="284"/>
        <w:jc w:val="both"/>
        <w:rPr>
          <w:rFonts w:ascii="Arial" w:hAnsi="Arial" w:cs="Arial"/>
          <w:b/>
          <w:sz w:val="20"/>
          <w:szCs w:val="20"/>
        </w:rPr>
      </w:pPr>
    </w:p>
    <w:p w14:paraId="1E1C7AC1" w14:textId="3A6872AF" w:rsidR="00BD5EEB" w:rsidRDefault="00BD5EEB" w:rsidP="0095273D">
      <w:pPr>
        <w:pStyle w:val="Odsekzoznamu"/>
        <w:spacing w:after="0" w:line="240" w:lineRule="auto"/>
        <w:ind w:left="284"/>
        <w:jc w:val="both"/>
        <w:rPr>
          <w:rFonts w:ascii="Arial" w:hAnsi="Arial" w:cs="Arial"/>
          <w:b/>
          <w:sz w:val="20"/>
          <w:szCs w:val="20"/>
        </w:rPr>
      </w:pPr>
    </w:p>
    <w:p w14:paraId="54046AD5" w14:textId="20AECC63" w:rsidR="00BD5EEB" w:rsidRDefault="00BD5EEB" w:rsidP="0095273D">
      <w:pPr>
        <w:pStyle w:val="Odsekzoznamu"/>
        <w:spacing w:after="0" w:line="240" w:lineRule="auto"/>
        <w:ind w:left="284"/>
        <w:jc w:val="both"/>
        <w:rPr>
          <w:rFonts w:ascii="Arial" w:hAnsi="Arial" w:cs="Arial"/>
          <w:b/>
          <w:sz w:val="20"/>
          <w:szCs w:val="20"/>
        </w:rPr>
      </w:pPr>
    </w:p>
    <w:p w14:paraId="6CE3B4B9" w14:textId="18D867FE" w:rsidR="00BD5EEB" w:rsidRDefault="00BD5EEB" w:rsidP="0095273D">
      <w:pPr>
        <w:pStyle w:val="Odsekzoznamu"/>
        <w:spacing w:after="0" w:line="240" w:lineRule="auto"/>
        <w:ind w:left="284"/>
        <w:jc w:val="both"/>
        <w:rPr>
          <w:rFonts w:ascii="Arial" w:hAnsi="Arial" w:cs="Arial"/>
          <w:b/>
          <w:sz w:val="20"/>
          <w:szCs w:val="20"/>
        </w:rPr>
      </w:pPr>
    </w:p>
    <w:p w14:paraId="411A29E1" w14:textId="4215C82C" w:rsidR="00BD5EEB" w:rsidRDefault="00BD5EEB" w:rsidP="0095273D">
      <w:pPr>
        <w:pStyle w:val="Odsekzoznamu"/>
        <w:spacing w:after="0" w:line="240" w:lineRule="auto"/>
        <w:ind w:left="284"/>
        <w:jc w:val="both"/>
        <w:rPr>
          <w:rFonts w:ascii="Arial" w:hAnsi="Arial" w:cs="Arial"/>
          <w:b/>
          <w:sz w:val="20"/>
          <w:szCs w:val="20"/>
        </w:rPr>
      </w:pPr>
    </w:p>
    <w:p w14:paraId="58AD0A76" w14:textId="56885B27" w:rsidR="00BD5EEB" w:rsidRDefault="00BD5EEB" w:rsidP="0095273D">
      <w:pPr>
        <w:pStyle w:val="Odsekzoznamu"/>
        <w:spacing w:after="0" w:line="240" w:lineRule="auto"/>
        <w:ind w:left="284"/>
        <w:jc w:val="both"/>
        <w:rPr>
          <w:rFonts w:ascii="Arial" w:hAnsi="Arial" w:cs="Arial"/>
          <w:b/>
          <w:sz w:val="20"/>
          <w:szCs w:val="20"/>
        </w:rPr>
      </w:pPr>
    </w:p>
    <w:p w14:paraId="481DDDC7" w14:textId="1CA9DE81" w:rsidR="00BD5EEB" w:rsidRDefault="00BD5EEB" w:rsidP="0095273D">
      <w:pPr>
        <w:pStyle w:val="Odsekzoznamu"/>
        <w:spacing w:after="0" w:line="240" w:lineRule="auto"/>
        <w:ind w:left="284"/>
        <w:jc w:val="both"/>
        <w:rPr>
          <w:rFonts w:ascii="Arial" w:hAnsi="Arial" w:cs="Arial"/>
          <w:b/>
          <w:sz w:val="20"/>
          <w:szCs w:val="20"/>
        </w:rPr>
      </w:pPr>
    </w:p>
    <w:p w14:paraId="3BC9BD07" w14:textId="5D74030A" w:rsidR="00BD5EEB" w:rsidRDefault="00BD5EEB" w:rsidP="0095273D">
      <w:pPr>
        <w:pStyle w:val="Odsekzoznamu"/>
        <w:spacing w:after="0" w:line="240" w:lineRule="auto"/>
        <w:ind w:left="284"/>
        <w:jc w:val="both"/>
        <w:rPr>
          <w:rFonts w:ascii="Arial" w:hAnsi="Arial" w:cs="Arial"/>
          <w:b/>
          <w:sz w:val="20"/>
          <w:szCs w:val="20"/>
        </w:rPr>
      </w:pPr>
    </w:p>
    <w:p w14:paraId="46A5890C" w14:textId="10C8B879" w:rsidR="00BD5EEB" w:rsidRDefault="00BD5EEB" w:rsidP="0095273D">
      <w:pPr>
        <w:pStyle w:val="Odsekzoznamu"/>
        <w:spacing w:after="0" w:line="240" w:lineRule="auto"/>
        <w:ind w:left="284"/>
        <w:jc w:val="both"/>
        <w:rPr>
          <w:rFonts w:ascii="Arial" w:hAnsi="Arial" w:cs="Arial"/>
          <w:b/>
          <w:sz w:val="20"/>
          <w:szCs w:val="20"/>
        </w:rPr>
      </w:pPr>
    </w:p>
    <w:p w14:paraId="7F59C183" w14:textId="3B41296A" w:rsidR="00BD5EEB" w:rsidRDefault="00BD5EEB" w:rsidP="0095273D">
      <w:pPr>
        <w:pStyle w:val="Odsekzoznamu"/>
        <w:spacing w:after="0" w:line="240" w:lineRule="auto"/>
        <w:ind w:left="284"/>
        <w:jc w:val="both"/>
        <w:rPr>
          <w:rFonts w:ascii="Arial" w:hAnsi="Arial" w:cs="Arial"/>
          <w:b/>
          <w:sz w:val="20"/>
          <w:szCs w:val="20"/>
        </w:rPr>
      </w:pPr>
    </w:p>
    <w:p w14:paraId="4DDE9E59" w14:textId="6E02624D" w:rsidR="00BD5EEB" w:rsidRDefault="00BD5EEB" w:rsidP="0095273D">
      <w:pPr>
        <w:pStyle w:val="Odsekzoznamu"/>
        <w:spacing w:after="0" w:line="240" w:lineRule="auto"/>
        <w:ind w:left="284"/>
        <w:jc w:val="both"/>
        <w:rPr>
          <w:rFonts w:ascii="Arial" w:hAnsi="Arial" w:cs="Arial"/>
          <w:b/>
          <w:sz w:val="20"/>
          <w:szCs w:val="20"/>
        </w:rPr>
      </w:pPr>
    </w:p>
    <w:p w14:paraId="6C821077" w14:textId="2AAE9306" w:rsidR="00BD5EEB" w:rsidRDefault="00BD5EEB" w:rsidP="0095273D">
      <w:pPr>
        <w:pStyle w:val="Odsekzoznamu"/>
        <w:spacing w:after="0" w:line="240" w:lineRule="auto"/>
        <w:ind w:left="284"/>
        <w:jc w:val="both"/>
        <w:rPr>
          <w:rFonts w:ascii="Arial" w:hAnsi="Arial" w:cs="Arial"/>
          <w:b/>
          <w:sz w:val="20"/>
          <w:szCs w:val="20"/>
        </w:rPr>
      </w:pPr>
    </w:p>
    <w:p w14:paraId="064B1A49" w14:textId="6092A43A" w:rsidR="00BD5EEB" w:rsidRDefault="00BD5EEB" w:rsidP="0095273D">
      <w:pPr>
        <w:pStyle w:val="Odsekzoznamu"/>
        <w:spacing w:after="0" w:line="240" w:lineRule="auto"/>
        <w:ind w:left="284"/>
        <w:jc w:val="both"/>
        <w:rPr>
          <w:rFonts w:ascii="Arial" w:hAnsi="Arial" w:cs="Arial"/>
          <w:b/>
          <w:sz w:val="20"/>
          <w:szCs w:val="20"/>
        </w:rPr>
      </w:pPr>
    </w:p>
    <w:p w14:paraId="74B3280C" w14:textId="063C16E4" w:rsidR="00BD5EEB" w:rsidRDefault="00BD5EEB" w:rsidP="0095273D">
      <w:pPr>
        <w:pStyle w:val="Odsekzoznamu"/>
        <w:spacing w:after="0" w:line="240" w:lineRule="auto"/>
        <w:ind w:left="284"/>
        <w:jc w:val="both"/>
        <w:rPr>
          <w:rFonts w:ascii="Arial" w:hAnsi="Arial" w:cs="Arial"/>
          <w:b/>
          <w:sz w:val="20"/>
          <w:szCs w:val="20"/>
        </w:rPr>
      </w:pPr>
    </w:p>
    <w:p w14:paraId="4A46ECF0" w14:textId="3E240623" w:rsidR="00BD5EEB" w:rsidRDefault="00BD5EEB" w:rsidP="0095273D">
      <w:pPr>
        <w:pStyle w:val="Odsekzoznamu"/>
        <w:spacing w:after="0" w:line="240" w:lineRule="auto"/>
        <w:ind w:left="284"/>
        <w:jc w:val="both"/>
        <w:rPr>
          <w:rFonts w:ascii="Arial" w:hAnsi="Arial" w:cs="Arial"/>
          <w:b/>
          <w:sz w:val="20"/>
          <w:szCs w:val="20"/>
        </w:rPr>
      </w:pPr>
    </w:p>
    <w:p w14:paraId="070C5073" w14:textId="12ECE737" w:rsidR="00BD5EEB" w:rsidRDefault="00BD5EEB" w:rsidP="0095273D">
      <w:pPr>
        <w:pStyle w:val="Odsekzoznamu"/>
        <w:spacing w:after="0" w:line="240" w:lineRule="auto"/>
        <w:ind w:left="284"/>
        <w:jc w:val="both"/>
        <w:rPr>
          <w:rFonts w:ascii="Arial" w:hAnsi="Arial" w:cs="Arial"/>
          <w:b/>
          <w:sz w:val="20"/>
          <w:szCs w:val="20"/>
        </w:rPr>
      </w:pPr>
    </w:p>
    <w:p w14:paraId="256EF735" w14:textId="776DCA45" w:rsidR="00BD5EEB" w:rsidRDefault="00BD5EEB" w:rsidP="0095273D">
      <w:pPr>
        <w:pStyle w:val="Odsekzoznamu"/>
        <w:spacing w:after="0" w:line="240" w:lineRule="auto"/>
        <w:ind w:left="284"/>
        <w:jc w:val="both"/>
        <w:rPr>
          <w:rFonts w:ascii="Arial" w:hAnsi="Arial" w:cs="Arial"/>
          <w:b/>
          <w:sz w:val="20"/>
          <w:szCs w:val="20"/>
        </w:rPr>
      </w:pPr>
    </w:p>
    <w:p w14:paraId="49F5B3F3" w14:textId="466C83B3" w:rsidR="00BD5EEB" w:rsidRDefault="00BD5EEB" w:rsidP="0095273D">
      <w:pPr>
        <w:pStyle w:val="Odsekzoznamu"/>
        <w:spacing w:after="0" w:line="240" w:lineRule="auto"/>
        <w:ind w:left="284"/>
        <w:jc w:val="both"/>
        <w:rPr>
          <w:rFonts w:ascii="Arial" w:hAnsi="Arial" w:cs="Arial"/>
          <w:b/>
          <w:sz w:val="20"/>
          <w:szCs w:val="20"/>
        </w:rPr>
      </w:pPr>
    </w:p>
    <w:p w14:paraId="4C055792" w14:textId="2AAD6444" w:rsidR="00BD5EEB" w:rsidRDefault="00BD5EEB" w:rsidP="0095273D">
      <w:pPr>
        <w:pStyle w:val="Odsekzoznamu"/>
        <w:spacing w:after="0" w:line="240" w:lineRule="auto"/>
        <w:ind w:left="284"/>
        <w:jc w:val="both"/>
        <w:rPr>
          <w:rFonts w:ascii="Arial" w:hAnsi="Arial" w:cs="Arial"/>
          <w:b/>
          <w:sz w:val="20"/>
          <w:szCs w:val="20"/>
        </w:rPr>
      </w:pPr>
    </w:p>
    <w:p w14:paraId="58EC4AFC" w14:textId="506AE764" w:rsidR="00BD5EEB" w:rsidRDefault="00BD5EEB" w:rsidP="0095273D">
      <w:pPr>
        <w:pStyle w:val="Odsekzoznamu"/>
        <w:spacing w:after="0" w:line="240" w:lineRule="auto"/>
        <w:ind w:left="284"/>
        <w:jc w:val="both"/>
        <w:rPr>
          <w:rFonts w:ascii="Arial" w:hAnsi="Arial" w:cs="Arial"/>
          <w:b/>
          <w:sz w:val="20"/>
          <w:szCs w:val="20"/>
        </w:rPr>
      </w:pPr>
    </w:p>
    <w:p w14:paraId="303BD7F2" w14:textId="1B51D716" w:rsidR="00BD5EEB" w:rsidRDefault="00BD5EEB" w:rsidP="0095273D">
      <w:pPr>
        <w:pStyle w:val="Odsekzoznamu"/>
        <w:spacing w:after="0" w:line="240" w:lineRule="auto"/>
        <w:ind w:left="284"/>
        <w:jc w:val="both"/>
        <w:rPr>
          <w:rFonts w:ascii="Arial" w:hAnsi="Arial" w:cs="Arial"/>
          <w:b/>
          <w:sz w:val="20"/>
          <w:szCs w:val="20"/>
        </w:rPr>
      </w:pPr>
    </w:p>
    <w:p w14:paraId="2DB526FB" w14:textId="4F14D1CE" w:rsidR="00BD5EEB" w:rsidRDefault="00BD5EEB" w:rsidP="0095273D">
      <w:pPr>
        <w:pStyle w:val="Odsekzoznamu"/>
        <w:spacing w:after="0" w:line="240" w:lineRule="auto"/>
        <w:ind w:left="284"/>
        <w:jc w:val="both"/>
        <w:rPr>
          <w:rFonts w:ascii="Arial" w:hAnsi="Arial" w:cs="Arial"/>
          <w:b/>
          <w:sz w:val="20"/>
          <w:szCs w:val="20"/>
        </w:rPr>
      </w:pPr>
    </w:p>
    <w:p w14:paraId="6CC1B15D" w14:textId="6B823F5A" w:rsidR="00BD5EEB" w:rsidRDefault="00BD5EEB" w:rsidP="0095273D">
      <w:pPr>
        <w:pStyle w:val="Odsekzoznamu"/>
        <w:spacing w:after="0" w:line="240" w:lineRule="auto"/>
        <w:ind w:left="284"/>
        <w:jc w:val="both"/>
        <w:rPr>
          <w:rFonts w:ascii="Arial" w:hAnsi="Arial" w:cs="Arial"/>
          <w:b/>
          <w:sz w:val="20"/>
          <w:szCs w:val="20"/>
        </w:rPr>
      </w:pPr>
    </w:p>
    <w:p w14:paraId="7EC53D47" w14:textId="50165740" w:rsidR="00BD5EEB" w:rsidRDefault="00BD5EEB" w:rsidP="0095273D">
      <w:pPr>
        <w:pStyle w:val="Odsekzoznamu"/>
        <w:spacing w:after="0" w:line="240" w:lineRule="auto"/>
        <w:ind w:left="284"/>
        <w:jc w:val="both"/>
        <w:rPr>
          <w:rFonts w:ascii="Arial" w:hAnsi="Arial" w:cs="Arial"/>
          <w:b/>
          <w:sz w:val="20"/>
          <w:szCs w:val="20"/>
        </w:rPr>
      </w:pPr>
    </w:p>
    <w:p w14:paraId="041E10F7" w14:textId="458ACD3B" w:rsidR="00BD5EEB" w:rsidRDefault="00BD5EEB" w:rsidP="0095273D">
      <w:pPr>
        <w:pStyle w:val="Odsekzoznamu"/>
        <w:spacing w:after="0" w:line="240" w:lineRule="auto"/>
        <w:ind w:left="284"/>
        <w:jc w:val="both"/>
        <w:rPr>
          <w:rFonts w:ascii="Arial" w:hAnsi="Arial" w:cs="Arial"/>
          <w:b/>
          <w:sz w:val="20"/>
          <w:szCs w:val="20"/>
        </w:rPr>
      </w:pPr>
    </w:p>
    <w:p w14:paraId="78F01D75" w14:textId="3FA00C2A" w:rsidR="00BD5EEB" w:rsidRDefault="00BD5EEB" w:rsidP="0095273D">
      <w:pPr>
        <w:pStyle w:val="Odsekzoznamu"/>
        <w:spacing w:after="0" w:line="240" w:lineRule="auto"/>
        <w:ind w:left="284"/>
        <w:jc w:val="both"/>
        <w:rPr>
          <w:rFonts w:ascii="Arial" w:hAnsi="Arial" w:cs="Arial"/>
          <w:b/>
          <w:sz w:val="20"/>
          <w:szCs w:val="20"/>
        </w:rPr>
      </w:pPr>
    </w:p>
    <w:p w14:paraId="79FF89A3" w14:textId="609D0034" w:rsidR="00BD5EEB" w:rsidRDefault="00BD5EEB" w:rsidP="0095273D">
      <w:pPr>
        <w:pStyle w:val="Odsekzoznamu"/>
        <w:spacing w:after="0" w:line="240" w:lineRule="auto"/>
        <w:ind w:left="284"/>
        <w:jc w:val="both"/>
        <w:rPr>
          <w:rFonts w:ascii="Arial" w:hAnsi="Arial" w:cs="Arial"/>
          <w:b/>
          <w:sz w:val="20"/>
          <w:szCs w:val="20"/>
        </w:rPr>
      </w:pPr>
    </w:p>
    <w:p w14:paraId="021DAB2D" w14:textId="2F3793B2" w:rsidR="00BD5EEB" w:rsidRDefault="00BD5EEB" w:rsidP="0095273D">
      <w:pPr>
        <w:pStyle w:val="Odsekzoznamu"/>
        <w:spacing w:after="0" w:line="240" w:lineRule="auto"/>
        <w:ind w:left="284"/>
        <w:jc w:val="both"/>
        <w:rPr>
          <w:rFonts w:ascii="Arial" w:hAnsi="Arial" w:cs="Arial"/>
          <w:b/>
          <w:sz w:val="20"/>
          <w:szCs w:val="20"/>
        </w:rPr>
      </w:pPr>
    </w:p>
    <w:p w14:paraId="0229DA7A" w14:textId="2A272A9F" w:rsidR="00BD5EEB" w:rsidRDefault="00BD5EEB" w:rsidP="0095273D">
      <w:pPr>
        <w:pStyle w:val="Odsekzoznamu"/>
        <w:spacing w:after="0" w:line="240" w:lineRule="auto"/>
        <w:ind w:left="284"/>
        <w:jc w:val="both"/>
        <w:rPr>
          <w:rFonts w:ascii="Arial" w:hAnsi="Arial" w:cs="Arial"/>
          <w:b/>
          <w:sz w:val="20"/>
          <w:szCs w:val="20"/>
        </w:rPr>
      </w:pPr>
    </w:p>
    <w:p w14:paraId="3B9AE496" w14:textId="5A802BCD" w:rsidR="00BD5EEB" w:rsidRDefault="00BD5EEB" w:rsidP="0095273D">
      <w:pPr>
        <w:pStyle w:val="Odsekzoznamu"/>
        <w:spacing w:after="0" w:line="240" w:lineRule="auto"/>
        <w:ind w:left="284"/>
        <w:jc w:val="both"/>
        <w:rPr>
          <w:rFonts w:ascii="Arial" w:hAnsi="Arial" w:cs="Arial"/>
          <w:b/>
          <w:sz w:val="20"/>
          <w:szCs w:val="20"/>
        </w:rPr>
      </w:pPr>
    </w:p>
    <w:p w14:paraId="021D3643" w14:textId="7BDA894E" w:rsidR="00BD5EEB" w:rsidRDefault="00BD5EEB" w:rsidP="0095273D">
      <w:pPr>
        <w:pStyle w:val="Odsekzoznamu"/>
        <w:spacing w:after="0" w:line="240" w:lineRule="auto"/>
        <w:ind w:left="284"/>
        <w:jc w:val="both"/>
        <w:rPr>
          <w:rFonts w:ascii="Arial" w:hAnsi="Arial" w:cs="Arial"/>
          <w:b/>
          <w:sz w:val="20"/>
          <w:szCs w:val="20"/>
        </w:rPr>
      </w:pPr>
    </w:p>
    <w:p w14:paraId="09D27E3C" w14:textId="6B4171E0" w:rsidR="00F42CD9" w:rsidRDefault="00F42CD9" w:rsidP="0095273D">
      <w:pPr>
        <w:pStyle w:val="Odsekzoznamu"/>
        <w:spacing w:after="0" w:line="240" w:lineRule="auto"/>
        <w:ind w:left="284"/>
        <w:jc w:val="both"/>
        <w:rPr>
          <w:rFonts w:ascii="Arial" w:hAnsi="Arial" w:cs="Arial"/>
          <w:b/>
          <w:sz w:val="20"/>
          <w:szCs w:val="20"/>
        </w:rPr>
      </w:pPr>
    </w:p>
    <w:p w14:paraId="48BA936A" w14:textId="77777777" w:rsidR="00F42CD9" w:rsidRDefault="00F42CD9" w:rsidP="0095273D">
      <w:pPr>
        <w:pStyle w:val="Odsekzoznamu"/>
        <w:spacing w:after="0" w:line="240" w:lineRule="auto"/>
        <w:ind w:left="284"/>
        <w:jc w:val="both"/>
        <w:rPr>
          <w:rFonts w:ascii="Arial" w:hAnsi="Arial" w:cs="Arial"/>
          <w:b/>
          <w:sz w:val="20"/>
          <w:szCs w:val="20"/>
        </w:rPr>
      </w:pPr>
    </w:p>
    <w:p w14:paraId="23EABFAA" w14:textId="77777777" w:rsidR="00BD5EEB" w:rsidRPr="00420C9D" w:rsidRDefault="00BD5EEB"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120" w:name="_Hlk129093998"/>
      <w:r w:rsidRPr="00CD2EAD">
        <w:rPr>
          <w:rFonts w:ascii="Arial" w:eastAsia="Times New Roman" w:hAnsi="Arial" w:cs="Arial"/>
          <w:b/>
          <w:caps/>
          <w:sz w:val="24"/>
          <w:szCs w:val="24"/>
        </w:rPr>
        <w:t xml:space="preserve">Príloha B8 </w:t>
      </w:r>
      <w:bookmarkEnd w:id="120"/>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3267B1F2" w:rsidR="0007088A" w:rsidRDefault="0007088A" w:rsidP="0095273D">
      <w:pPr>
        <w:pStyle w:val="Odsekzoznamu"/>
        <w:spacing w:after="0" w:line="240" w:lineRule="auto"/>
        <w:ind w:left="284"/>
        <w:jc w:val="both"/>
        <w:rPr>
          <w:rFonts w:ascii="Arial" w:hAnsi="Arial" w:cs="Arial"/>
          <w:b/>
          <w:sz w:val="20"/>
          <w:szCs w:val="20"/>
        </w:rPr>
      </w:pPr>
    </w:p>
    <w:p w14:paraId="4F2251CD" w14:textId="72A90AD9" w:rsidR="006B01C5" w:rsidRDefault="006B01C5" w:rsidP="0095273D">
      <w:pPr>
        <w:pStyle w:val="Odsekzoznamu"/>
        <w:spacing w:after="0" w:line="240" w:lineRule="auto"/>
        <w:ind w:left="284"/>
        <w:jc w:val="both"/>
        <w:rPr>
          <w:rFonts w:ascii="Arial" w:hAnsi="Arial" w:cs="Arial"/>
          <w:b/>
          <w:sz w:val="20"/>
          <w:szCs w:val="20"/>
        </w:rPr>
      </w:pPr>
    </w:p>
    <w:p w14:paraId="5A121DD1" w14:textId="040EC5DA" w:rsidR="006B01C5" w:rsidRDefault="006B01C5" w:rsidP="0095273D">
      <w:pPr>
        <w:pStyle w:val="Odsekzoznamu"/>
        <w:spacing w:after="0" w:line="240" w:lineRule="auto"/>
        <w:ind w:left="284"/>
        <w:jc w:val="both"/>
        <w:rPr>
          <w:rFonts w:ascii="Arial" w:hAnsi="Arial" w:cs="Arial"/>
          <w:b/>
          <w:sz w:val="20"/>
          <w:szCs w:val="20"/>
        </w:rPr>
      </w:pPr>
    </w:p>
    <w:p w14:paraId="45C8F763" w14:textId="49C77DD6" w:rsidR="006B01C5" w:rsidRDefault="006B01C5" w:rsidP="0095273D">
      <w:pPr>
        <w:pStyle w:val="Odsekzoznamu"/>
        <w:spacing w:after="0" w:line="240" w:lineRule="auto"/>
        <w:ind w:left="284"/>
        <w:jc w:val="both"/>
        <w:rPr>
          <w:rFonts w:ascii="Arial" w:hAnsi="Arial" w:cs="Arial"/>
          <w:b/>
          <w:sz w:val="20"/>
          <w:szCs w:val="20"/>
        </w:rPr>
      </w:pPr>
    </w:p>
    <w:p w14:paraId="053351AA" w14:textId="1CD08ED9" w:rsidR="006B01C5" w:rsidRDefault="006B01C5" w:rsidP="0095273D">
      <w:pPr>
        <w:pStyle w:val="Odsekzoznamu"/>
        <w:spacing w:after="0" w:line="240" w:lineRule="auto"/>
        <w:ind w:left="284"/>
        <w:jc w:val="both"/>
        <w:rPr>
          <w:rFonts w:ascii="Arial" w:hAnsi="Arial" w:cs="Arial"/>
          <w:b/>
          <w:sz w:val="20"/>
          <w:szCs w:val="20"/>
        </w:rPr>
      </w:pPr>
    </w:p>
    <w:p w14:paraId="0804D521" w14:textId="3C71129A" w:rsidR="006B01C5" w:rsidRDefault="006B01C5" w:rsidP="0095273D">
      <w:pPr>
        <w:pStyle w:val="Odsekzoznamu"/>
        <w:spacing w:after="0" w:line="240" w:lineRule="auto"/>
        <w:ind w:left="284"/>
        <w:jc w:val="both"/>
        <w:rPr>
          <w:rFonts w:ascii="Arial" w:hAnsi="Arial" w:cs="Arial"/>
          <w:b/>
          <w:sz w:val="20"/>
          <w:szCs w:val="20"/>
        </w:rPr>
      </w:pPr>
    </w:p>
    <w:p w14:paraId="58E37FF3" w14:textId="2AB07D99" w:rsidR="006B01C5" w:rsidRDefault="006B01C5" w:rsidP="0095273D">
      <w:pPr>
        <w:pStyle w:val="Odsekzoznamu"/>
        <w:spacing w:after="0" w:line="240" w:lineRule="auto"/>
        <w:ind w:left="284"/>
        <w:jc w:val="both"/>
        <w:rPr>
          <w:rFonts w:ascii="Arial" w:hAnsi="Arial" w:cs="Arial"/>
          <w:b/>
          <w:sz w:val="20"/>
          <w:szCs w:val="20"/>
        </w:rPr>
      </w:pPr>
    </w:p>
    <w:p w14:paraId="4FCF14C6" w14:textId="565CC0A0" w:rsidR="006B01C5" w:rsidRDefault="006B01C5" w:rsidP="0095273D">
      <w:pPr>
        <w:pStyle w:val="Odsekzoznamu"/>
        <w:spacing w:after="0" w:line="240" w:lineRule="auto"/>
        <w:ind w:left="284"/>
        <w:jc w:val="both"/>
        <w:rPr>
          <w:rFonts w:ascii="Arial" w:hAnsi="Arial" w:cs="Arial"/>
          <w:b/>
          <w:sz w:val="20"/>
          <w:szCs w:val="20"/>
        </w:rPr>
      </w:pPr>
    </w:p>
    <w:p w14:paraId="3F56AC04" w14:textId="7B11F2E3" w:rsidR="006B01C5" w:rsidRDefault="006B01C5" w:rsidP="0095273D">
      <w:pPr>
        <w:pStyle w:val="Odsekzoznamu"/>
        <w:spacing w:after="0" w:line="240" w:lineRule="auto"/>
        <w:ind w:left="284"/>
        <w:jc w:val="both"/>
        <w:rPr>
          <w:rFonts w:ascii="Arial" w:hAnsi="Arial" w:cs="Arial"/>
          <w:b/>
          <w:sz w:val="20"/>
          <w:szCs w:val="20"/>
        </w:rPr>
      </w:pPr>
    </w:p>
    <w:p w14:paraId="7A9FDBB5" w14:textId="61BCA8A9" w:rsidR="006B01C5" w:rsidRDefault="006B01C5" w:rsidP="0095273D">
      <w:pPr>
        <w:pStyle w:val="Odsekzoznamu"/>
        <w:spacing w:after="0" w:line="240" w:lineRule="auto"/>
        <w:ind w:left="284"/>
        <w:jc w:val="both"/>
        <w:rPr>
          <w:rFonts w:ascii="Arial" w:hAnsi="Arial" w:cs="Arial"/>
          <w:b/>
          <w:sz w:val="20"/>
          <w:szCs w:val="20"/>
        </w:rPr>
      </w:pPr>
    </w:p>
    <w:p w14:paraId="1D9F499E" w14:textId="02D7ED4C" w:rsidR="006B01C5" w:rsidRDefault="006B01C5" w:rsidP="0095273D">
      <w:pPr>
        <w:pStyle w:val="Odsekzoznamu"/>
        <w:spacing w:after="0" w:line="240" w:lineRule="auto"/>
        <w:ind w:left="284"/>
        <w:jc w:val="both"/>
        <w:rPr>
          <w:rFonts w:ascii="Arial" w:hAnsi="Arial" w:cs="Arial"/>
          <w:b/>
          <w:sz w:val="20"/>
          <w:szCs w:val="20"/>
        </w:rPr>
      </w:pPr>
    </w:p>
    <w:p w14:paraId="30B7273F" w14:textId="7D695CEC" w:rsidR="006B01C5" w:rsidRDefault="006B01C5" w:rsidP="0095273D">
      <w:pPr>
        <w:pStyle w:val="Odsekzoznamu"/>
        <w:spacing w:after="0" w:line="240" w:lineRule="auto"/>
        <w:ind w:left="284"/>
        <w:jc w:val="both"/>
        <w:rPr>
          <w:rFonts w:ascii="Arial" w:hAnsi="Arial" w:cs="Arial"/>
          <w:b/>
          <w:sz w:val="20"/>
          <w:szCs w:val="20"/>
        </w:rPr>
      </w:pPr>
    </w:p>
    <w:p w14:paraId="4E1ED40D" w14:textId="0FB9DC8E" w:rsidR="006B01C5" w:rsidRDefault="006B01C5" w:rsidP="0095273D">
      <w:pPr>
        <w:pStyle w:val="Odsekzoznamu"/>
        <w:spacing w:after="0" w:line="240" w:lineRule="auto"/>
        <w:ind w:left="284"/>
        <w:jc w:val="both"/>
        <w:rPr>
          <w:rFonts w:ascii="Arial" w:hAnsi="Arial" w:cs="Arial"/>
          <w:b/>
          <w:sz w:val="20"/>
          <w:szCs w:val="20"/>
        </w:rPr>
      </w:pPr>
    </w:p>
    <w:p w14:paraId="684EE14A" w14:textId="3525CC72" w:rsidR="006B01C5" w:rsidRDefault="006B01C5" w:rsidP="0095273D">
      <w:pPr>
        <w:pStyle w:val="Odsekzoznamu"/>
        <w:spacing w:after="0" w:line="240" w:lineRule="auto"/>
        <w:ind w:left="284"/>
        <w:jc w:val="both"/>
        <w:rPr>
          <w:rFonts w:ascii="Arial" w:hAnsi="Arial" w:cs="Arial"/>
          <w:b/>
          <w:sz w:val="20"/>
          <w:szCs w:val="20"/>
        </w:rPr>
      </w:pPr>
    </w:p>
    <w:p w14:paraId="0620EEDC" w14:textId="38781F4D" w:rsidR="006B01C5" w:rsidRDefault="006B01C5" w:rsidP="0095273D">
      <w:pPr>
        <w:pStyle w:val="Odsekzoznamu"/>
        <w:spacing w:after="0" w:line="240" w:lineRule="auto"/>
        <w:ind w:left="284"/>
        <w:jc w:val="both"/>
        <w:rPr>
          <w:rFonts w:ascii="Arial" w:hAnsi="Arial" w:cs="Arial"/>
          <w:b/>
          <w:sz w:val="20"/>
          <w:szCs w:val="20"/>
        </w:rPr>
      </w:pPr>
    </w:p>
    <w:p w14:paraId="73559B58" w14:textId="36357F06" w:rsidR="006B01C5" w:rsidRDefault="006B01C5" w:rsidP="0095273D">
      <w:pPr>
        <w:pStyle w:val="Odsekzoznamu"/>
        <w:spacing w:after="0" w:line="240" w:lineRule="auto"/>
        <w:ind w:left="284"/>
        <w:jc w:val="both"/>
        <w:rPr>
          <w:rFonts w:ascii="Arial" w:hAnsi="Arial" w:cs="Arial"/>
          <w:b/>
          <w:sz w:val="20"/>
          <w:szCs w:val="20"/>
        </w:rPr>
      </w:pPr>
    </w:p>
    <w:p w14:paraId="3D56CCFE" w14:textId="4602EE83" w:rsidR="006B01C5" w:rsidRDefault="006B01C5" w:rsidP="0095273D">
      <w:pPr>
        <w:pStyle w:val="Odsekzoznamu"/>
        <w:spacing w:after="0" w:line="240" w:lineRule="auto"/>
        <w:ind w:left="284"/>
        <w:jc w:val="both"/>
        <w:rPr>
          <w:rFonts w:ascii="Arial" w:hAnsi="Arial" w:cs="Arial"/>
          <w:b/>
          <w:sz w:val="20"/>
          <w:szCs w:val="20"/>
        </w:rPr>
      </w:pPr>
    </w:p>
    <w:p w14:paraId="7984E0F1" w14:textId="79B67715" w:rsidR="006B01C5" w:rsidRDefault="006B01C5" w:rsidP="0095273D">
      <w:pPr>
        <w:pStyle w:val="Odsekzoznamu"/>
        <w:spacing w:after="0" w:line="240" w:lineRule="auto"/>
        <w:ind w:left="284"/>
        <w:jc w:val="both"/>
        <w:rPr>
          <w:rFonts w:ascii="Arial" w:hAnsi="Arial" w:cs="Arial"/>
          <w:b/>
          <w:sz w:val="20"/>
          <w:szCs w:val="20"/>
        </w:rPr>
      </w:pPr>
    </w:p>
    <w:p w14:paraId="68035271" w14:textId="627EB5F4" w:rsidR="006B01C5" w:rsidRDefault="006B01C5" w:rsidP="0095273D">
      <w:pPr>
        <w:pStyle w:val="Odsekzoznamu"/>
        <w:spacing w:after="0" w:line="240" w:lineRule="auto"/>
        <w:ind w:left="284"/>
        <w:jc w:val="both"/>
        <w:rPr>
          <w:rFonts w:ascii="Arial" w:hAnsi="Arial" w:cs="Arial"/>
          <w:b/>
          <w:sz w:val="20"/>
          <w:szCs w:val="20"/>
        </w:rPr>
      </w:pPr>
    </w:p>
    <w:p w14:paraId="321749FA" w14:textId="77777777" w:rsidR="006B01C5" w:rsidRDefault="006B01C5"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 xml:space="preserve">Národná diaľničná spoločnosť, </w:t>
      </w:r>
      <w:proofErr w:type="spellStart"/>
      <w:r w:rsidRPr="00420C9D">
        <w:rPr>
          <w:rFonts w:ascii="Arial" w:eastAsia="Times New Roman" w:hAnsi="Arial" w:cs="Arial"/>
          <w:b/>
          <w:sz w:val="20"/>
          <w:szCs w:val="20"/>
        </w:rPr>
        <w:t>a.s</w:t>
      </w:r>
      <w:proofErr w:type="spellEnd"/>
      <w:r w:rsidRPr="00420C9D">
        <w:rPr>
          <w:rFonts w:ascii="Arial" w:eastAsia="Times New Roman" w:hAnsi="Arial" w:cs="Arial"/>
          <w:b/>
          <w:sz w:val="20"/>
          <w:szCs w:val="20"/>
        </w:rPr>
        <w:t>.</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Ing. Filipom </w:t>
      </w:r>
      <w:proofErr w:type="spellStart"/>
      <w:r w:rsidRPr="00420C9D">
        <w:rPr>
          <w:rFonts w:ascii="Arial" w:eastAsia="Times New Roman" w:hAnsi="Arial" w:cs="Arial"/>
          <w:sz w:val="20"/>
          <w:szCs w:val="20"/>
        </w:rPr>
        <w:t>Macháčkom</w:t>
      </w:r>
      <w:proofErr w:type="spellEnd"/>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Tomášom </w:t>
      </w:r>
      <w:proofErr w:type="spellStart"/>
      <w:r w:rsidRPr="00420C9D">
        <w:rPr>
          <w:rFonts w:ascii="Arial" w:eastAsia="Times New Roman" w:hAnsi="Arial" w:cs="Arial"/>
          <w:sz w:val="20"/>
          <w:szCs w:val="20"/>
        </w:rPr>
        <w:t>Mateičkom</w:t>
      </w:r>
      <w:proofErr w:type="spellEnd"/>
      <w:r w:rsidRPr="00420C9D">
        <w:rPr>
          <w:rFonts w:ascii="Arial" w:eastAsia="Times New Roman" w:hAnsi="Arial" w:cs="Arial"/>
          <w:sz w:val="20"/>
          <w:szCs w:val="20"/>
        </w:rPr>
        <w:t>,</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w:t>
      </w:r>
      <w:proofErr w:type="spellStart"/>
      <w:r w:rsidRPr="00420C9D">
        <w:rPr>
          <w:rFonts w:ascii="Arial" w:eastAsia="Times New Roman" w:hAnsi="Arial" w:cs="Arial"/>
          <w:sz w:val="20"/>
          <w:szCs w:val="20"/>
        </w:rPr>
        <w:t>nasl</w:t>
      </w:r>
      <w:proofErr w:type="spellEnd"/>
      <w:r w:rsidRPr="00420C9D">
        <w:rPr>
          <w:rFonts w:ascii="Arial" w:eastAsia="Times New Roman" w:hAnsi="Arial" w:cs="Arial"/>
          <w:sz w:val="20"/>
          <w:szCs w:val="20"/>
        </w:rPr>
        <w:t>.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Zapísaný v Obchodnom registri Okresného/Mestského súdu Mesto, Oddiel:    , vložka č.: XXX/X, aby zastupoval NDS,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Na zastupovanie NDS,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 xml:space="preserve">Filip </w:t>
            </w:r>
            <w:proofErr w:type="spellStart"/>
            <w:r w:rsidR="00C91A3C" w:rsidRPr="00420C9D">
              <w:rPr>
                <w:rFonts w:ascii="Arial" w:hAnsi="Arial" w:cs="Arial"/>
              </w:rPr>
              <w:t>Macháček</w:t>
            </w:r>
            <w:proofErr w:type="spellEnd"/>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 xml:space="preserve">Mgr. Tomáš </w:t>
            </w:r>
            <w:proofErr w:type="spellStart"/>
            <w:r w:rsidRPr="00420C9D">
              <w:rPr>
                <w:rFonts w:ascii="Arial" w:hAnsi="Arial" w:cs="Arial"/>
              </w:rPr>
              <w:t>Mateička</w:t>
            </w:r>
            <w:proofErr w:type="spellEnd"/>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xml:space="preserve">, </w:t>
      </w:r>
      <w:proofErr w:type="spellStart"/>
      <w:r w:rsidRPr="00420C9D">
        <w:rPr>
          <w:rFonts w:ascii="Arial" w:eastAsia="Times New Roman" w:hAnsi="Arial" w:cs="Arial"/>
          <w:sz w:val="20"/>
          <w:szCs w:val="20"/>
        </w:rPr>
        <w:t>nar</w:t>
      </w:r>
      <w:proofErr w:type="spellEnd"/>
      <w:r w:rsidRPr="00420C9D">
        <w:rPr>
          <w:rFonts w:ascii="Arial" w:eastAsia="Times New Roman" w:hAnsi="Arial" w:cs="Arial"/>
          <w:sz w:val="20"/>
          <w:szCs w:val="20"/>
        </w:rPr>
        <w:t>.: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xml:space="preserve">“, vo všetkých úkonoch a konaniach týkajúcich sa inžinierskej činnosti v rámci zmluvných vzťahov uzatvorených s Národnou diaľničnou spoločnosťou, </w:t>
      </w:r>
      <w:proofErr w:type="spellStart"/>
      <w:r w:rsidRPr="00420C9D">
        <w:rPr>
          <w:rFonts w:ascii="Arial" w:eastAsia="Times New Roman" w:hAnsi="Arial" w:cs="Arial"/>
          <w:sz w:val="20"/>
          <w:szCs w:val="20"/>
        </w:rPr>
        <w:t>a.s</w:t>
      </w:r>
      <w:proofErr w:type="spellEnd"/>
      <w:r w:rsidRPr="00420C9D">
        <w:rPr>
          <w:rFonts w:ascii="Arial" w:eastAsia="Times New Roman" w:hAnsi="Arial" w:cs="Arial"/>
          <w:sz w:val="20"/>
          <w:szCs w:val="20"/>
        </w:rPr>
        <w:t>.,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7BDDD959" w:rsidR="002A2CAF" w:rsidRPr="002A2CAF" w:rsidRDefault="0022607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ins w:id="121" w:author="Autor">
              <w:r>
                <w:rPr>
                  <w:rFonts w:ascii="Arial" w:eastAsia="Arial" w:hAnsi="Arial" w:cs="Arial"/>
                  <w:b/>
                  <w:sz w:val="20"/>
                  <w:szCs w:val="20"/>
                </w:rPr>
                <w:t>95</w:t>
              </w:r>
            </w:ins>
            <w:del w:id="122" w:author="Autor">
              <w:r w:rsidR="002A2CAF" w:rsidRPr="002A2CAF" w:rsidDel="0022607F">
                <w:rPr>
                  <w:rFonts w:ascii="Arial" w:eastAsia="Arial" w:hAnsi="Arial" w:cs="Arial"/>
                  <w:b/>
                  <w:sz w:val="20"/>
                  <w:szCs w:val="20"/>
                </w:rPr>
                <w:delText>40</w:delText>
              </w:r>
            </w:del>
            <w:r w:rsidR="00A8101E">
              <w:rPr>
                <w:rFonts w:ascii="Arial" w:eastAsia="Arial" w:hAnsi="Arial" w:cs="Arial"/>
                <w:b/>
                <w:sz w:val="20"/>
                <w:szCs w:val="20"/>
              </w:rPr>
              <w:t xml:space="preserve"> </w:t>
            </w:r>
            <w:r w:rsidR="002A2CAF"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2B30E351"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del w:id="123" w:author="Autor">
              <w:r w:rsidDel="00BD5EEB">
                <w:rPr>
                  <w:rFonts w:ascii="Arial" w:eastAsia="Arial" w:hAnsi="Arial" w:cs="Arial"/>
                  <w:b/>
                  <w:color w:val="000000"/>
                  <w:sz w:val="20"/>
                  <w:szCs w:val="20"/>
                </w:rPr>
                <w:delText xml:space="preserve">Pravidlo </w:delText>
              </w:r>
              <w:r w:rsidR="002A2CAF" w:rsidDel="00BD5EEB">
                <w:rPr>
                  <w:rFonts w:ascii="Arial" w:eastAsia="Arial" w:hAnsi="Arial" w:cs="Arial"/>
                  <w:b/>
                  <w:color w:val="000000"/>
                  <w:sz w:val="20"/>
                  <w:szCs w:val="20"/>
                </w:rPr>
                <w:delText>P</w:delText>
              </w:r>
              <w:r w:rsidR="002A2CAF" w:rsidRPr="002A2CAF" w:rsidDel="00BD5EEB">
                <w:rPr>
                  <w:rFonts w:ascii="Arial" w:eastAsia="Arial" w:hAnsi="Arial" w:cs="Arial"/>
                  <w:b/>
                  <w:color w:val="000000"/>
                  <w:sz w:val="20"/>
                  <w:szCs w:val="20"/>
                </w:rPr>
                <w:delText>2</w:delText>
              </w:r>
            </w:del>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04AF9D87" w:rsidR="002A2CAF" w:rsidRPr="002A2CAF" w:rsidDel="00BD5EEB" w:rsidRDefault="002A2CAF" w:rsidP="002A2CAF">
            <w:pPr>
              <w:widowControl w:val="0"/>
              <w:tabs>
                <w:tab w:val="left" w:pos="567"/>
                <w:tab w:val="left" w:pos="851"/>
                <w:tab w:val="left" w:pos="1134"/>
                <w:tab w:val="left" w:pos="1276"/>
              </w:tabs>
              <w:spacing w:after="0" w:line="240" w:lineRule="auto"/>
              <w:ind w:left="284" w:hanging="284"/>
              <w:jc w:val="center"/>
              <w:rPr>
                <w:del w:id="124" w:author="Autor"/>
                <w:rFonts w:ascii="Arial" w:eastAsia="Arial" w:hAnsi="Arial" w:cs="Arial"/>
                <w:sz w:val="20"/>
                <w:szCs w:val="20"/>
              </w:rPr>
            </w:pPr>
            <w:del w:id="125" w:author="Autor">
              <w:r w:rsidRPr="002A2CAF" w:rsidDel="00BD5EEB">
                <w:rPr>
                  <w:rFonts w:ascii="Arial" w:eastAsia="Arial" w:hAnsi="Arial" w:cs="Arial"/>
                  <w:sz w:val="20"/>
                  <w:szCs w:val="20"/>
                </w:rPr>
                <w:delText>Kľúčové strojné vybavenie</w:delText>
              </w:r>
            </w:del>
          </w:p>
          <w:p w14:paraId="7F1AFAA8" w14:textId="02A0FF2B"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del w:id="126" w:author="Autor">
              <w:r w:rsidRPr="002A2CAF" w:rsidDel="00BD5EEB">
                <w:rPr>
                  <w:rFonts w:ascii="Arial" w:eastAsia="Arial" w:hAnsi="Arial" w:cs="Arial"/>
                  <w:sz w:val="20"/>
                  <w:szCs w:val="20"/>
                </w:rPr>
                <w:delText xml:space="preserve">- spolu max. 100 bodov (v rámci </w:delText>
              </w:r>
              <w:r w:rsidR="009A3750" w:rsidRPr="00C81C6D" w:rsidDel="00BD5EEB">
                <w:rPr>
                  <w:rFonts w:ascii="Arial" w:eastAsia="Arial" w:hAnsi="Arial" w:cs="Arial"/>
                  <w:sz w:val="20"/>
                  <w:szCs w:val="20"/>
                </w:rPr>
                <w:delText>P</w:delText>
              </w:r>
              <w:r w:rsidRPr="002A2CAF" w:rsidDel="00BD5EEB">
                <w:rPr>
                  <w:rFonts w:ascii="Arial" w:eastAsia="Arial" w:hAnsi="Arial" w:cs="Arial"/>
                  <w:sz w:val="20"/>
                  <w:szCs w:val="20"/>
                </w:rPr>
                <w:delText>2)</w:delText>
              </w:r>
            </w:del>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2775E0D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del w:id="127" w:author="Autor">
              <w:r w:rsidRPr="002A2CAF" w:rsidDel="00BD5EEB">
                <w:rPr>
                  <w:rFonts w:ascii="Arial" w:eastAsia="Arial" w:hAnsi="Arial" w:cs="Arial"/>
                  <w:b/>
                  <w:color w:val="000000"/>
                  <w:sz w:val="20"/>
                  <w:szCs w:val="20"/>
                </w:rPr>
                <w:delText>55</w:delText>
              </w:r>
              <w:r w:rsidR="00A8101E" w:rsidDel="00BD5EEB">
                <w:rPr>
                  <w:rFonts w:ascii="Arial" w:eastAsia="Arial" w:hAnsi="Arial" w:cs="Arial"/>
                  <w:b/>
                  <w:color w:val="000000"/>
                  <w:sz w:val="20"/>
                  <w:szCs w:val="20"/>
                </w:rPr>
                <w:delText xml:space="preserve"> </w:delText>
              </w:r>
              <w:r w:rsidRPr="002A2CAF" w:rsidDel="00BD5EEB">
                <w:rPr>
                  <w:rFonts w:ascii="Arial" w:eastAsia="Arial" w:hAnsi="Arial" w:cs="Arial"/>
                  <w:b/>
                  <w:color w:val="000000"/>
                  <w:sz w:val="20"/>
                  <w:szCs w:val="20"/>
                </w:rPr>
                <w:delText>%</w:delText>
              </w:r>
            </w:del>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1469CA79"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ins w:id="128" w:author="Autor">
              <w:r w:rsidR="00C1012F">
                <w:rPr>
                  <w:rFonts w:ascii="Arial" w:eastAsia="Arial" w:hAnsi="Arial" w:cs="Arial"/>
                  <w:b/>
                  <w:color w:val="000000"/>
                  <w:sz w:val="20"/>
                  <w:szCs w:val="20"/>
                </w:rPr>
                <w:t>2</w:t>
              </w:r>
            </w:ins>
            <w:del w:id="129" w:author="Autor">
              <w:r w:rsidR="002A2CAF" w:rsidRPr="002A2CAF" w:rsidDel="00C1012F">
                <w:rPr>
                  <w:rFonts w:ascii="Arial" w:eastAsia="Arial" w:hAnsi="Arial" w:cs="Arial"/>
                  <w:b/>
                  <w:color w:val="000000"/>
                  <w:sz w:val="20"/>
                  <w:szCs w:val="20"/>
                </w:rPr>
                <w:delText>3</w:delText>
              </w:r>
            </w:del>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9894EF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ins w:id="130" w:author="Autor">
              <w:r w:rsidR="00C1012F">
                <w:rPr>
                  <w:rFonts w:ascii="Arial" w:eastAsia="Arial" w:hAnsi="Arial" w:cs="Arial"/>
                  <w:sz w:val="20"/>
                  <w:szCs w:val="20"/>
                </w:rPr>
                <w:t>2</w:t>
              </w:r>
            </w:ins>
            <w:del w:id="131" w:author="Autor">
              <w:r w:rsidRPr="002A2CAF" w:rsidDel="00C1012F">
                <w:rPr>
                  <w:rFonts w:ascii="Arial" w:eastAsia="Arial" w:hAnsi="Arial" w:cs="Arial"/>
                  <w:sz w:val="20"/>
                  <w:szCs w:val="20"/>
                </w:rPr>
                <w:delText>3</w:delText>
              </w:r>
            </w:del>
            <w:r w:rsidRPr="002A2CAF">
              <w:rPr>
                <w:rFonts w:ascii="Arial" w:eastAsia="Arial" w:hAnsi="Arial" w:cs="Arial"/>
                <w:sz w:val="20"/>
                <w:szCs w:val="2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w:t>
            </w:r>
            <w:del w:id="132" w:author="Autor">
              <w:r w:rsidRPr="002A2CAF" w:rsidDel="0022607F">
                <w:rPr>
                  <w:rFonts w:ascii="Arial" w:eastAsia="Arial" w:hAnsi="Arial" w:cs="Arial"/>
                  <w:sz w:val="20"/>
                  <w:szCs w:val="20"/>
                </w:rPr>
                <w:delText>*</w:delText>
              </w:r>
            </w:del>
            <w:r w:rsidRPr="002A2CAF">
              <w:rPr>
                <w:rFonts w:ascii="Arial" w:eastAsia="Arial" w:hAnsi="Arial" w:cs="Arial"/>
                <w:sz w:val="20"/>
                <w:szCs w:val="20"/>
              </w:rPr>
              <w:t>. Ukončenou stavbou tunela sa rozumie tunel s preberacím protokolom stavby. Uvažujú sa iba stavby na diaľniciach alebo rýchlostných cestách v plnom, alebo polovičnom profile a cestách prvej triedy v min. kategórii T7,5.</w:t>
            </w:r>
            <w:del w:id="133" w:author="Autor">
              <w:r w:rsidRPr="002A2CAF" w:rsidDel="0022607F">
                <w:rPr>
                  <w:rFonts w:ascii="Arial" w:eastAsia="Arial" w:hAnsi="Arial" w:cs="Arial"/>
                  <w:sz w:val="20"/>
                  <w:szCs w:val="20"/>
                </w:rPr>
                <w:delText>*</w:delText>
              </w:r>
            </w:del>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12AA9720"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r w:rsidR="006250E9">
              <w:rPr>
                <w:rFonts w:ascii="Arial" w:eastAsia="Arial" w:hAnsi="Arial" w:cs="Arial"/>
                <w:sz w:val="20"/>
                <w:szCs w:val="20"/>
              </w:rPr>
              <w:t>5</w:t>
            </w:r>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 xml:space="preserve">Tunel musel byť technologicky vybavený E&amp;M zariadeniami v súlade s Nariadením vlády SR č. 344/2006 </w:t>
            </w:r>
            <w:proofErr w:type="spellStart"/>
            <w:r w:rsidRPr="002A2CAF">
              <w:rPr>
                <w:rFonts w:ascii="Arial" w:eastAsia="Arial" w:hAnsi="Arial" w:cs="Arial"/>
                <w:sz w:val="20"/>
                <w:szCs w:val="20"/>
              </w:rPr>
              <w:t>Z.z</w:t>
            </w:r>
            <w:proofErr w:type="spellEnd"/>
            <w:r w:rsidRPr="002A2CAF">
              <w:rPr>
                <w:rFonts w:ascii="Arial" w:eastAsia="Arial" w:hAnsi="Arial" w:cs="Arial"/>
                <w:sz w:val="20"/>
                <w:szCs w:val="20"/>
              </w:rPr>
              <w:t xml:space="preserve">. o minimálnych bezpečnostných požiadavkách na tunely v </w:t>
            </w:r>
            <w:r w:rsidRPr="002A2CAF">
              <w:rPr>
                <w:rFonts w:ascii="Arial" w:eastAsia="Arial" w:hAnsi="Arial" w:cs="Arial"/>
                <w:sz w:val="20"/>
                <w:szCs w:val="20"/>
              </w:rPr>
              <w:lastRenderedPageBreak/>
              <w:t xml:space="preserve">cestnej sieti alebo Smernice Európskeho parlamentu a Rady 2004/54/ES z 29. apríla 2004 o minimálnych bezpečnostných požiadavkách na tunely v </w:t>
            </w:r>
            <w:proofErr w:type="spellStart"/>
            <w:r w:rsidRPr="002A2CAF">
              <w:rPr>
                <w:rFonts w:ascii="Arial" w:eastAsia="Arial" w:hAnsi="Arial" w:cs="Arial"/>
                <w:sz w:val="20"/>
                <w:szCs w:val="20"/>
              </w:rPr>
              <w:t>transeurópskej</w:t>
            </w:r>
            <w:proofErr w:type="spellEnd"/>
            <w:r w:rsidRPr="002A2CAF">
              <w:rPr>
                <w:rFonts w:ascii="Arial" w:eastAsia="Arial" w:hAnsi="Arial" w:cs="Arial"/>
                <w:sz w:val="20"/>
                <w:szCs w:val="20"/>
              </w:rPr>
              <w:t xml:space="preserve">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lastRenderedPageBreak/>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lastRenderedPageBreak/>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4E119A46"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w:t>
      </w:r>
      <w:ins w:id="134" w:author="Autor">
        <w:r w:rsidR="002756EE">
          <w:rPr>
            <w:rFonts w:ascii="Arial" w:eastAsia="Arial" w:hAnsi="Arial" w:cs="Arial"/>
            <w:b/>
            <w:color w:val="000000"/>
            <w:sz w:val="20"/>
            <w:szCs w:val="20"/>
          </w:rPr>
          <w:t>95</w:t>
        </w:r>
      </w:ins>
      <w:del w:id="135" w:author="Autor">
        <w:r w:rsidR="00C81C6D" w:rsidRPr="00C81C6D" w:rsidDel="002756EE">
          <w:rPr>
            <w:rFonts w:ascii="Arial" w:eastAsia="Arial" w:hAnsi="Arial" w:cs="Arial"/>
            <w:b/>
            <w:color w:val="000000"/>
            <w:sz w:val="20"/>
            <w:szCs w:val="20"/>
          </w:rPr>
          <w:delText>40</w:delText>
        </w:r>
      </w:del>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7456A60A"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ins w:id="136" w:author="Autor">
        <w:r w:rsidR="002756EE">
          <w:rPr>
            <w:rFonts w:ascii="Arial" w:eastAsia="Arial" w:hAnsi="Arial" w:cs="Arial"/>
            <w:color w:val="000000"/>
            <w:sz w:val="20"/>
            <w:szCs w:val="20"/>
          </w:rPr>
          <w:t>95</w:t>
        </w:r>
      </w:ins>
      <w:bookmarkStart w:id="137" w:name="_GoBack"/>
      <w:bookmarkEnd w:id="137"/>
      <w:del w:id="138" w:author="Autor">
        <w:r w:rsidRPr="00C81C6D" w:rsidDel="002756EE">
          <w:rPr>
            <w:rFonts w:ascii="Arial" w:eastAsia="Arial" w:hAnsi="Arial" w:cs="Arial"/>
            <w:color w:val="000000"/>
            <w:sz w:val="20"/>
            <w:szCs w:val="20"/>
          </w:rPr>
          <w:delText>40</w:delText>
        </w:r>
      </w:del>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04A68286" w:rsidR="002A2CAF" w:rsidRPr="002A2CAF" w:rsidDel="00BD5EEB" w:rsidRDefault="002A2CAF" w:rsidP="00C1012F">
      <w:pPr>
        <w:keepNext/>
        <w:spacing w:after="0" w:line="240" w:lineRule="auto"/>
        <w:ind w:left="709" w:hanging="425"/>
        <w:jc w:val="both"/>
        <w:outlineLvl w:val="1"/>
        <w:rPr>
          <w:del w:id="139" w:author="Autor"/>
          <w:rFonts w:ascii="Arial" w:eastAsia="Arial" w:hAnsi="Arial" w:cs="Arial"/>
          <w:color w:val="000000"/>
          <w:sz w:val="20"/>
          <w:szCs w:val="20"/>
        </w:rPr>
      </w:pPr>
    </w:p>
    <w:p w14:paraId="1B7CDB1B" w14:textId="12F92C33" w:rsidR="002A2CAF" w:rsidRPr="002A2CAF" w:rsidDel="00BD5EEB" w:rsidRDefault="002A2CAF" w:rsidP="00C1012F">
      <w:pPr>
        <w:keepNext/>
        <w:tabs>
          <w:tab w:val="left" w:pos="284"/>
        </w:tabs>
        <w:spacing w:after="0" w:line="240" w:lineRule="auto"/>
        <w:jc w:val="both"/>
        <w:outlineLvl w:val="1"/>
        <w:rPr>
          <w:del w:id="140" w:author="Autor"/>
          <w:rFonts w:ascii="Arial" w:eastAsia="Times New Roman" w:hAnsi="Arial" w:cs="Arial"/>
          <w:b/>
          <w:sz w:val="20"/>
          <w:szCs w:val="20"/>
        </w:rPr>
      </w:pPr>
      <w:del w:id="141" w:author="Autor">
        <w:r w:rsidRPr="002A2CAF" w:rsidDel="00BD5EEB">
          <w:rPr>
            <w:rFonts w:ascii="Arial" w:eastAsia="Times New Roman" w:hAnsi="Arial" w:cs="Arial"/>
            <w:b/>
            <w:sz w:val="20"/>
            <w:szCs w:val="20"/>
          </w:rPr>
          <w:delText xml:space="preserve">3. </w:delText>
        </w:r>
        <w:r w:rsidR="00152B73" w:rsidDel="00BD5EEB">
          <w:rPr>
            <w:rFonts w:ascii="Arial" w:eastAsia="Times New Roman" w:hAnsi="Arial" w:cs="Arial"/>
            <w:b/>
            <w:sz w:val="20"/>
            <w:szCs w:val="20"/>
          </w:rPr>
          <w:tab/>
          <w:delText>Pravidl</w:delText>
        </w:r>
        <w:r w:rsidR="00C81C6D" w:rsidDel="00BD5EEB">
          <w:rPr>
            <w:rFonts w:ascii="Arial" w:eastAsia="Times New Roman" w:hAnsi="Arial" w:cs="Arial"/>
            <w:b/>
            <w:sz w:val="20"/>
            <w:szCs w:val="20"/>
          </w:rPr>
          <w:delText>o</w:delText>
        </w:r>
        <w:r w:rsidR="00152B73" w:rsidDel="00BD5EEB">
          <w:rPr>
            <w:rFonts w:ascii="Arial" w:eastAsia="Times New Roman" w:hAnsi="Arial" w:cs="Arial"/>
            <w:b/>
            <w:sz w:val="20"/>
            <w:szCs w:val="20"/>
          </w:rPr>
          <w:delText xml:space="preserve"> P</w:delText>
        </w:r>
        <w:r w:rsidRPr="002A2CAF" w:rsidDel="00BD5EEB">
          <w:rPr>
            <w:rFonts w:ascii="Arial" w:eastAsia="Times New Roman" w:hAnsi="Arial" w:cs="Arial"/>
            <w:b/>
            <w:sz w:val="20"/>
            <w:szCs w:val="20"/>
          </w:rPr>
          <w:delText xml:space="preserve">2 </w:delText>
        </w:r>
        <w:bookmarkStart w:id="142" w:name="_Hlk173845289"/>
        <w:r w:rsidRPr="002A2CAF" w:rsidDel="00BD5EEB">
          <w:rPr>
            <w:rFonts w:ascii="Arial" w:eastAsia="Times New Roman" w:hAnsi="Arial" w:cs="Arial"/>
            <w:b/>
            <w:sz w:val="20"/>
            <w:szCs w:val="20"/>
          </w:rPr>
          <w:delText>Kľúčové strojové vybavenie</w:delText>
        </w:r>
        <w:bookmarkEnd w:id="142"/>
        <w:r w:rsidR="00420C98" w:rsidDel="00BD5EEB">
          <w:rPr>
            <w:rFonts w:ascii="Arial" w:eastAsia="Times New Roman" w:hAnsi="Arial" w:cs="Arial"/>
            <w:b/>
            <w:sz w:val="20"/>
            <w:szCs w:val="20"/>
          </w:rPr>
          <w:delText>:</w:delText>
        </w:r>
      </w:del>
    </w:p>
    <w:p w14:paraId="18A4E580" w14:textId="0ABAC998" w:rsidR="002A2CAF" w:rsidRPr="002A2CAF" w:rsidDel="00BD5EEB" w:rsidRDefault="002A2CAF" w:rsidP="00C1012F">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del w:id="143" w:author="Autor"/>
          <w:rFonts w:ascii="Arial" w:eastAsia="Arial" w:hAnsi="Arial" w:cs="Arial"/>
          <w:color w:val="000000"/>
          <w:sz w:val="20"/>
          <w:szCs w:val="20"/>
        </w:rPr>
      </w:pPr>
      <w:del w:id="144" w:author="Autor">
        <w:r w:rsidRPr="002A2CAF" w:rsidDel="00BD5EEB">
          <w:rPr>
            <w:rFonts w:ascii="Arial" w:eastAsia="Arial" w:hAnsi="Arial" w:cs="Arial"/>
            <w:color w:val="000000"/>
            <w:sz w:val="20"/>
            <w:szCs w:val="20"/>
          </w:rPr>
          <w:delText xml:space="preserve">3.1 </w:delText>
        </w:r>
        <w:r w:rsidR="00C81C6D" w:rsidDel="00BD5EEB">
          <w:rPr>
            <w:rFonts w:ascii="Arial" w:eastAsia="Arial" w:hAnsi="Arial" w:cs="Arial"/>
            <w:color w:val="000000"/>
            <w:sz w:val="20"/>
            <w:szCs w:val="20"/>
          </w:rPr>
          <w:tab/>
        </w:r>
        <w:r w:rsidRPr="002A2CAF" w:rsidDel="00BD5EEB">
          <w:rPr>
            <w:rFonts w:ascii="Arial" w:eastAsia="Arial" w:hAnsi="Arial" w:cs="Arial"/>
            <w:color w:val="000000"/>
            <w:sz w:val="20"/>
            <w:szCs w:val="20"/>
          </w:rPr>
          <w:delText xml:space="preserve">Špecifikácia </w:delText>
        </w:r>
        <w:r w:rsidR="00C81C6D" w:rsidDel="00BD5EEB">
          <w:rPr>
            <w:rFonts w:ascii="Arial" w:eastAsia="Arial" w:hAnsi="Arial" w:cs="Arial"/>
            <w:color w:val="000000"/>
            <w:sz w:val="20"/>
            <w:szCs w:val="20"/>
          </w:rPr>
          <w:delText>Pravidla P</w:delText>
        </w:r>
        <w:r w:rsidRPr="002A2CAF" w:rsidDel="00BD5EEB">
          <w:rPr>
            <w:rFonts w:ascii="Arial" w:eastAsia="Arial" w:hAnsi="Arial" w:cs="Arial"/>
            <w:color w:val="000000"/>
            <w:sz w:val="20"/>
            <w:szCs w:val="20"/>
          </w:rPr>
          <w:delText>2</w:delText>
        </w:r>
        <w:r w:rsidR="00F06B71" w:rsidRPr="00F06B71" w:rsidDel="00BD5EEB">
          <w:rPr>
            <w:rFonts w:ascii="Arial" w:eastAsia="Times New Roman" w:hAnsi="Arial" w:cs="Arial"/>
            <w:b/>
            <w:sz w:val="20"/>
            <w:szCs w:val="20"/>
          </w:rPr>
          <w:delText xml:space="preserve"> </w:delText>
        </w:r>
        <w:r w:rsidR="00F06B71" w:rsidRPr="00F06B71" w:rsidDel="00BD5EEB">
          <w:rPr>
            <w:rFonts w:ascii="Arial" w:eastAsia="Arial" w:hAnsi="Arial" w:cs="Arial"/>
            <w:color w:val="000000"/>
            <w:sz w:val="20"/>
            <w:szCs w:val="20"/>
          </w:rPr>
          <w:delText>Kľúčové strojové vybavenie</w:delText>
        </w:r>
        <w:r w:rsidR="00C81C6D" w:rsidRPr="00F06B71" w:rsidDel="00BD5EEB">
          <w:rPr>
            <w:rFonts w:ascii="Arial" w:eastAsia="Arial" w:hAnsi="Arial" w:cs="Arial"/>
            <w:color w:val="000000"/>
            <w:sz w:val="20"/>
            <w:szCs w:val="20"/>
          </w:rPr>
          <w:delText>:</w:delText>
        </w:r>
      </w:del>
    </w:p>
    <w:p w14:paraId="22039A83" w14:textId="3F0A8307" w:rsidR="002A2CAF" w:rsidDel="00BD5EEB" w:rsidRDefault="00C81C6D" w:rsidP="00C1012F">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del w:id="145" w:author="Autor"/>
          <w:rFonts w:ascii="Arial" w:eastAsia="Arial" w:hAnsi="Arial" w:cs="Arial"/>
          <w:color w:val="000000"/>
          <w:sz w:val="20"/>
          <w:szCs w:val="20"/>
        </w:rPr>
      </w:pPr>
      <w:del w:id="146" w:author="Autor">
        <w:r w:rsidDel="00BD5EEB">
          <w:rPr>
            <w:rFonts w:ascii="Arial" w:eastAsia="Arial" w:hAnsi="Arial" w:cs="Arial"/>
            <w:color w:val="000000"/>
            <w:sz w:val="20"/>
            <w:szCs w:val="20"/>
          </w:rPr>
          <w:tab/>
        </w:r>
        <w:r w:rsidDel="00BD5EEB">
          <w:rPr>
            <w:rFonts w:ascii="Arial" w:eastAsia="Arial" w:hAnsi="Arial" w:cs="Arial"/>
            <w:color w:val="000000"/>
            <w:sz w:val="20"/>
            <w:szCs w:val="20"/>
          </w:rPr>
          <w:tab/>
        </w:r>
        <w:r w:rsidR="002A2CAF" w:rsidRPr="002A2CAF" w:rsidDel="00BD5EEB">
          <w:rPr>
            <w:rFonts w:ascii="Arial" w:eastAsia="Arial" w:hAnsi="Arial" w:cs="Arial"/>
            <w:color w:val="000000"/>
            <w:sz w:val="20"/>
            <w:szCs w:val="20"/>
          </w:rPr>
          <w:delText xml:space="preserve">Cieľom tohto </w:delText>
        </w:r>
        <w:r w:rsidR="00F06B71" w:rsidDel="00BD5EEB">
          <w:rPr>
            <w:rFonts w:ascii="Arial" w:eastAsia="Arial" w:hAnsi="Arial" w:cs="Arial"/>
            <w:color w:val="000000"/>
            <w:sz w:val="20"/>
            <w:szCs w:val="20"/>
          </w:rPr>
          <w:delText>p</w:delText>
        </w:r>
        <w:r w:rsidDel="00BD5EEB">
          <w:rPr>
            <w:rFonts w:ascii="Arial" w:eastAsia="Arial" w:hAnsi="Arial" w:cs="Arial"/>
            <w:color w:val="000000"/>
            <w:sz w:val="20"/>
            <w:szCs w:val="20"/>
          </w:rPr>
          <w:delText>ravidla</w:delText>
        </w:r>
        <w:r w:rsidR="002A2CAF" w:rsidRPr="002A2CAF" w:rsidDel="00BD5EEB">
          <w:rPr>
            <w:rFonts w:ascii="Arial" w:eastAsia="Arial" w:hAnsi="Arial" w:cs="Arial"/>
            <w:color w:val="000000"/>
            <w:sz w:val="20"/>
            <w:szCs w:val="20"/>
          </w:rPr>
          <w:delText xml:space="preserve"> je, aby </w:delText>
        </w:r>
        <w:r w:rsidDel="00BD5EEB">
          <w:rPr>
            <w:rFonts w:ascii="Arial" w:eastAsia="Arial" w:hAnsi="Arial" w:cs="Arial"/>
            <w:color w:val="000000"/>
            <w:sz w:val="20"/>
            <w:szCs w:val="20"/>
          </w:rPr>
          <w:delText>z</w:delText>
        </w:r>
        <w:r w:rsidR="002A2CAF" w:rsidRPr="002A2CAF" w:rsidDel="00BD5EEB">
          <w:rPr>
            <w:rFonts w:ascii="Arial" w:eastAsia="Arial" w:hAnsi="Arial" w:cs="Arial"/>
            <w:color w:val="000000"/>
            <w:sz w:val="20"/>
            <w:szCs w:val="20"/>
          </w:rPr>
          <w:delText>áujemca mal pre realizáciu dostatočné množstvo strojového vybavenia, a to aj pre účely zaistenia kontinuity plnenia diela pri výpadku nasadených strojov. Záujemca vyplní Prílohu B</w:delText>
        </w:r>
        <w:r w:rsidRPr="00C81C6D" w:rsidDel="00BD5EEB">
          <w:rPr>
            <w:rFonts w:ascii="Arial" w:eastAsia="Arial" w:hAnsi="Arial" w:cs="Arial"/>
            <w:color w:val="000000"/>
            <w:sz w:val="20"/>
            <w:szCs w:val="20"/>
          </w:rPr>
          <w:delText>11</w:delText>
        </w:r>
        <w:r w:rsidR="0007088A" w:rsidDel="00BD5EEB">
          <w:rPr>
            <w:rFonts w:ascii="Arial" w:eastAsia="Arial" w:hAnsi="Arial" w:cs="Arial"/>
            <w:color w:val="000000"/>
            <w:sz w:val="20"/>
            <w:szCs w:val="20"/>
          </w:rPr>
          <w:delText>B</w:delText>
        </w:r>
        <w:r w:rsidRPr="00C81C6D" w:rsidDel="00BD5EEB">
          <w:rPr>
            <w:rFonts w:ascii="Arial" w:eastAsia="Arial" w:hAnsi="Arial" w:cs="Arial"/>
            <w:color w:val="000000"/>
            <w:sz w:val="20"/>
            <w:szCs w:val="20"/>
          </w:rPr>
          <w:delText xml:space="preserve"> Časť</w:delText>
        </w:r>
        <w:r w:rsidDel="00BD5EEB">
          <w:rPr>
            <w:rFonts w:ascii="Arial" w:eastAsia="Arial" w:hAnsi="Arial" w:cs="Arial"/>
            <w:color w:val="000000"/>
            <w:sz w:val="20"/>
            <w:szCs w:val="20"/>
          </w:rPr>
          <w:delText xml:space="preserve"> B Zväzok 1 týchto SP</w:delText>
        </w:r>
        <w:r w:rsidR="00420C98" w:rsidDel="00BD5EEB">
          <w:rPr>
            <w:rFonts w:ascii="Arial" w:eastAsia="Arial" w:hAnsi="Arial" w:cs="Arial"/>
            <w:color w:val="000000"/>
            <w:sz w:val="20"/>
            <w:szCs w:val="20"/>
          </w:rPr>
          <w:delText xml:space="preserve"> pre nasledovné strojové vybavenie:</w:delText>
        </w:r>
      </w:del>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rsidDel="00BD5EEB" w14:paraId="76297329" w14:textId="59DE8FDE" w:rsidTr="00284906">
        <w:trPr>
          <w:trHeight w:val="1995"/>
          <w:del w:id="147" w:author="Autor"/>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05D7218" w:rsidR="002A2CAF" w:rsidRPr="002A2CAF" w:rsidDel="00BD5EEB" w:rsidRDefault="002A2CAF" w:rsidP="00C1012F">
            <w:pPr>
              <w:widowControl w:val="0"/>
              <w:tabs>
                <w:tab w:val="left" w:pos="567"/>
                <w:tab w:val="left" w:pos="851"/>
                <w:tab w:val="left" w:pos="1134"/>
                <w:tab w:val="left" w:pos="1276"/>
              </w:tabs>
              <w:spacing w:after="0" w:line="240" w:lineRule="auto"/>
              <w:contextualSpacing/>
              <w:rPr>
                <w:del w:id="148" w:author="Autor"/>
                <w:rFonts w:ascii="Arial" w:eastAsia="Arial" w:hAnsi="Arial" w:cs="Arial"/>
                <w:b/>
                <w:color w:val="000000"/>
                <w:sz w:val="20"/>
                <w:szCs w:val="20"/>
              </w:rPr>
            </w:pPr>
            <w:del w:id="149" w:author="Autor">
              <w:r w:rsidRPr="002A2CAF" w:rsidDel="00BD5EEB">
                <w:rPr>
                  <w:rFonts w:ascii="Arial" w:eastAsia="Arial" w:hAnsi="Arial" w:cs="Arial"/>
                  <w:b/>
                  <w:color w:val="000000"/>
                  <w:sz w:val="20"/>
                  <w:szCs w:val="20"/>
                </w:rPr>
                <w:delText>Stroje na zemné práce</w:delText>
              </w:r>
            </w:del>
          </w:p>
          <w:p w14:paraId="4E254CDD" w14:textId="2F3DD46F" w:rsidR="002A2CAF" w:rsidRPr="002A2CAF" w:rsidDel="00BD5EEB" w:rsidRDefault="002A2CAF" w:rsidP="00C1012F">
            <w:pPr>
              <w:widowControl w:val="0"/>
              <w:tabs>
                <w:tab w:val="left" w:pos="567"/>
                <w:tab w:val="left" w:pos="851"/>
                <w:tab w:val="left" w:pos="1134"/>
                <w:tab w:val="left" w:pos="1276"/>
              </w:tabs>
              <w:spacing w:after="0" w:line="240" w:lineRule="auto"/>
              <w:contextualSpacing/>
              <w:rPr>
                <w:del w:id="150" w:author="Autor"/>
                <w:rFonts w:ascii="Arial" w:eastAsia="Arial" w:hAnsi="Arial" w:cs="Arial"/>
                <w:color w:val="000000"/>
                <w:sz w:val="20"/>
                <w:szCs w:val="20"/>
              </w:rPr>
            </w:pPr>
            <w:del w:id="151" w:author="Autor">
              <w:r w:rsidRPr="002A2CAF" w:rsidDel="00BD5EEB">
                <w:rPr>
                  <w:rFonts w:ascii="Arial" w:eastAsia="Arial" w:hAnsi="Arial" w:cs="Arial"/>
                  <w:color w:val="000000"/>
                  <w:sz w:val="20"/>
                  <w:szCs w:val="20"/>
                </w:rPr>
                <w:delText>1 komplet:</w:delText>
              </w:r>
            </w:del>
          </w:p>
          <w:p w14:paraId="0802A117" w14:textId="3D57C768"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52" w:author="Autor"/>
                <w:rFonts w:ascii="Arial" w:eastAsia="Arial" w:hAnsi="Arial" w:cs="Arial"/>
                <w:sz w:val="20"/>
                <w:szCs w:val="20"/>
              </w:rPr>
            </w:pPr>
            <w:del w:id="153" w:author="Autor">
              <w:r w:rsidRPr="002A2CAF" w:rsidDel="00BD5EEB">
                <w:rPr>
                  <w:rFonts w:ascii="Arial" w:eastAsia="Arial" w:hAnsi="Arial" w:cs="Arial"/>
                  <w:sz w:val="20"/>
                  <w:szCs w:val="20"/>
                </w:rPr>
                <w:delText>Dozér – 2 ks</w:delText>
              </w:r>
            </w:del>
          </w:p>
          <w:p w14:paraId="67EAAAEC" w14:textId="1C030BDF"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54" w:author="Autor"/>
                <w:rFonts w:ascii="Arial" w:eastAsia="Arial" w:hAnsi="Arial" w:cs="Arial"/>
                <w:sz w:val="20"/>
                <w:szCs w:val="20"/>
              </w:rPr>
            </w:pPr>
            <w:del w:id="155" w:author="Autor">
              <w:r w:rsidRPr="002A2CAF" w:rsidDel="00BD5EEB">
                <w:rPr>
                  <w:rFonts w:ascii="Arial" w:eastAsia="Arial" w:hAnsi="Arial" w:cs="Arial"/>
                  <w:sz w:val="20"/>
                  <w:szCs w:val="20"/>
                </w:rPr>
                <w:delText>Nákladný automobil (6x6 alebo 8x8) – 15 ks</w:delText>
              </w:r>
            </w:del>
          </w:p>
          <w:p w14:paraId="30AC0916" w14:textId="459D98AB"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56" w:author="Autor"/>
                <w:rFonts w:ascii="Arial" w:eastAsia="Arial" w:hAnsi="Arial" w:cs="Arial"/>
                <w:sz w:val="20"/>
                <w:szCs w:val="20"/>
              </w:rPr>
            </w:pPr>
            <w:del w:id="157" w:author="Autor">
              <w:r w:rsidRPr="002A2CAF" w:rsidDel="00BD5EEB">
                <w:rPr>
                  <w:rFonts w:ascii="Arial" w:eastAsia="Arial" w:hAnsi="Arial" w:cs="Arial"/>
                  <w:sz w:val="20"/>
                  <w:szCs w:val="20"/>
                </w:rPr>
                <w:delText>Gréder – 2 ks</w:delText>
              </w:r>
            </w:del>
          </w:p>
          <w:p w14:paraId="52E5534E" w14:textId="18DF32FD"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58" w:author="Autor"/>
                <w:rFonts w:ascii="Arial" w:eastAsia="Arial" w:hAnsi="Arial" w:cs="Arial"/>
                <w:sz w:val="20"/>
                <w:szCs w:val="20"/>
              </w:rPr>
            </w:pPr>
            <w:del w:id="159" w:author="Autor">
              <w:r w:rsidRPr="002A2CAF" w:rsidDel="00BD5EEB">
                <w:rPr>
                  <w:rFonts w:ascii="Arial" w:eastAsia="Arial" w:hAnsi="Arial" w:cs="Arial"/>
                  <w:sz w:val="20"/>
                  <w:szCs w:val="20"/>
                </w:rPr>
                <w:delText>Kolesový nakladač – 2 ks</w:delText>
              </w:r>
            </w:del>
          </w:p>
          <w:p w14:paraId="42B9A7A9" w14:textId="1FA6D39A"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60" w:author="Autor"/>
                <w:rFonts w:ascii="Arial" w:eastAsia="Arial" w:hAnsi="Arial" w:cs="Arial"/>
                <w:sz w:val="20"/>
                <w:szCs w:val="20"/>
              </w:rPr>
            </w:pPr>
            <w:del w:id="161" w:author="Autor">
              <w:r w:rsidRPr="002A2CAF" w:rsidDel="00BD5EEB">
                <w:rPr>
                  <w:rFonts w:ascii="Arial" w:eastAsia="Arial" w:hAnsi="Arial" w:cs="Arial"/>
                  <w:sz w:val="20"/>
                  <w:szCs w:val="20"/>
                </w:rPr>
                <w:delText>Pásové rýpadlo – 2 ks</w:delText>
              </w:r>
            </w:del>
          </w:p>
          <w:p w14:paraId="6761CD71" w14:textId="3899A933"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62" w:author="Autor"/>
                <w:rFonts w:ascii="Arial" w:eastAsia="Arial" w:hAnsi="Arial" w:cs="Arial"/>
                <w:sz w:val="20"/>
                <w:szCs w:val="20"/>
              </w:rPr>
            </w:pPr>
            <w:del w:id="163" w:author="Autor">
              <w:r w:rsidRPr="002A2CAF" w:rsidDel="00BD5EEB">
                <w:rPr>
                  <w:rFonts w:ascii="Arial" w:eastAsia="Arial" w:hAnsi="Arial" w:cs="Arial"/>
                  <w:sz w:val="20"/>
                  <w:szCs w:val="20"/>
                </w:rPr>
                <w:delText>Kolesové rýpadlo – 2 ks</w:delText>
              </w:r>
            </w:del>
          </w:p>
          <w:p w14:paraId="2E135A18" w14:textId="7360F933"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64" w:author="Autor"/>
                <w:rFonts w:ascii="Arial" w:eastAsia="Arial" w:hAnsi="Arial" w:cs="Arial"/>
                <w:sz w:val="20"/>
                <w:szCs w:val="20"/>
              </w:rPr>
            </w:pPr>
            <w:del w:id="165" w:author="Autor">
              <w:r w:rsidRPr="002A2CAF" w:rsidDel="00BD5EEB">
                <w:rPr>
                  <w:rFonts w:ascii="Arial" w:eastAsia="Arial" w:hAnsi="Arial" w:cs="Arial"/>
                  <w:sz w:val="20"/>
                  <w:szCs w:val="20"/>
                </w:rPr>
                <w:delText>Rýpadlo – nakladač – 2 ks</w:delText>
              </w:r>
            </w:del>
          </w:p>
          <w:p w14:paraId="703CD68B" w14:textId="7668D4D0" w:rsidR="002A2CAF" w:rsidRPr="002A2CAF" w:rsidDel="00BD5EEB" w:rsidRDefault="002A2CAF" w:rsidP="00C1012F">
            <w:pPr>
              <w:widowControl w:val="0"/>
              <w:numPr>
                <w:ilvl w:val="0"/>
                <w:numId w:val="55"/>
              </w:numPr>
              <w:tabs>
                <w:tab w:val="left" w:pos="851"/>
                <w:tab w:val="left" w:pos="1134"/>
                <w:tab w:val="left" w:pos="1276"/>
              </w:tabs>
              <w:spacing w:after="0" w:line="240" w:lineRule="auto"/>
              <w:ind w:left="341"/>
              <w:contextualSpacing/>
              <w:rPr>
                <w:del w:id="166" w:author="Autor"/>
                <w:rFonts w:ascii="Arial" w:eastAsia="Arial" w:hAnsi="Arial" w:cs="Arial"/>
                <w:color w:val="FF0000"/>
                <w:sz w:val="20"/>
                <w:szCs w:val="20"/>
              </w:rPr>
            </w:pPr>
            <w:del w:id="167" w:author="Autor">
              <w:r w:rsidRPr="002A2CAF" w:rsidDel="00BD5EEB">
                <w:rPr>
                  <w:rFonts w:ascii="Arial" w:eastAsia="Arial" w:hAnsi="Arial" w:cs="Arial"/>
                  <w:sz w:val="20"/>
                  <w:szCs w:val="20"/>
                </w:rPr>
                <w:delText xml:space="preserve">Vibračný </w:delText>
              </w:r>
              <w:r w:rsidRPr="002A2CAF" w:rsidDel="00BD5EEB">
                <w:rPr>
                  <w:rFonts w:ascii="Arial" w:eastAsia="Arial" w:hAnsi="Arial" w:cs="Arial"/>
                  <w:color w:val="000000"/>
                  <w:sz w:val="20"/>
                  <w:szCs w:val="20"/>
                </w:rPr>
                <w:delText>zemný valec – 2 ks</w:delText>
              </w:r>
            </w:del>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2DBE5189" w:rsidR="002A2CAF" w:rsidRPr="002A2CAF" w:rsidDel="00BD5EEB" w:rsidRDefault="002A2CAF" w:rsidP="00C1012F">
            <w:pPr>
              <w:widowControl w:val="0"/>
              <w:tabs>
                <w:tab w:val="left" w:pos="567"/>
                <w:tab w:val="left" w:pos="851"/>
                <w:tab w:val="left" w:pos="1134"/>
                <w:tab w:val="left" w:pos="1485"/>
              </w:tabs>
              <w:spacing w:after="0" w:line="240" w:lineRule="auto"/>
              <w:rPr>
                <w:del w:id="168" w:author="Autor"/>
                <w:rFonts w:ascii="Arial" w:eastAsia="Arial" w:hAnsi="Arial" w:cs="Arial"/>
                <w:color w:val="000000"/>
                <w:sz w:val="20"/>
                <w:szCs w:val="20"/>
              </w:rPr>
            </w:pPr>
            <w:del w:id="169" w:author="Autor">
              <w:r w:rsidRPr="002A2CAF" w:rsidDel="00BD5EEB">
                <w:rPr>
                  <w:rFonts w:ascii="Arial" w:eastAsia="Arial" w:hAnsi="Arial" w:cs="Arial"/>
                  <w:color w:val="000000"/>
                  <w:sz w:val="20"/>
                  <w:szCs w:val="20"/>
                </w:rPr>
                <w:delText>Za každý uvedený komplet</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b/>
                  <w:color w:val="000000"/>
                  <w:sz w:val="20"/>
                  <w:szCs w:val="20"/>
                </w:rPr>
                <w:delText>10 </w:delText>
              </w:r>
              <w:r w:rsidRPr="002A2CAF" w:rsidDel="00BD5EEB">
                <w:rPr>
                  <w:rFonts w:ascii="Arial" w:eastAsia="Arial" w:hAnsi="Arial" w:cs="Arial"/>
                  <w:color w:val="000000"/>
                  <w:sz w:val="20"/>
                  <w:szCs w:val="20"/>
                </w:rPr>
                <w:delText>bodov</w:delText>
              </w:r>
            </w:del>
          </w:p>
          <w:p w14:paraId="2F94AFCF" w14:textId="41223F2E" w:rsidR="002A2CAF" w:rsidRPr="002A2CAF" w:rsidDel="00BD5EEB" w:rsidRDefault="002A2CAF" w:rsidP="00C1012F">
            <w:pPr>
              <w:widowControl w:val="0"/>
              <w:tabs>
                <w:tab w:val="left" w:pos="567"/>
                <w:tab w:val="left" w:pos="851"/>
                <w:tab w:val="left" w:pos="1134"/>
                <w:tab w:val="left" w:pos="1485"/>
              </w:tabs>
              <w:spacing w:after="0" w:line="240" w:lineRule="auto"/>
              <w:jc w:val="both"/>
              <w:rPr>
                <w:del w:id="170" w:author="Autor"/>
                <w:rFonts w:ascii="Arial" w:eastAsia="Arial" w:hAnsi="Arial" w:cs="Arial"/>
                <w:color w:val="000000"/>
                <w:sz w:val="20"/>
                <w:szCs w:val="20"/>
              </w:rPr>
            </w:pPr>
            <w:del w:id="171" w:author="Autor">
              <w:r w:rsidRPr="002A2CAF" w:rsidDel="00BD5EEB">
                <w:rPr>
                  <w:rFonts w:ascii="Arial" w:eastAsia="Arial" w:hAnsi="Arial" w:cs="Arial"/>
                  <w:color w:val="000000"/>
                  <w:sz w:val="20"/>
                  <w:szCs w:val="20"/>
                </w:rPr>
                <w:delText>Maximálny počet hodnotených kompletov  2 ks</w:delText>
              </w:r>
            </w:del>
          </w:p>
        </w:tc>
      </w:tr>
      <w:tr w:rsidR="00420C98" w:rsidRPr="002A2CAF" w:rsidDel="00BD5EEB" w14:paraId="723D7458" w14:textId="47E7AB89" w:rsidTr="00284906">
        <w:trPr>
          <w:trHeight w:val="1537"/>
          <w:del w:id="172" w:author="Autor"/>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632FDF62" w:rsidR="002A2CAF" w:rsidRPr="002A2CAF" w:rsidDel="00BD5EEB" w:rsidRDefault="002A2CAF" w:rsidP="00C1012F">
            <w:pPr>
              <w:widowControl w:val="0"/>
              <w:tabs>
                <w:tab w:val="left" w:pos="567"/>
                <w:tab w:val="left" w:pos="851"/>
                <w:tab w:val="left" w:pos="1134"/>
                <w:tab w:val="left" w:pos="1276"/>
              </w:tabs>
              <w:spacing w:after="0" w:line="240" w:lineRule="auto"/>
              <w:contextualSpacing/>
              <w:rPr>
                <w:del w:id="173" w:author="Autor"/>
                <w:rFonts w:ascii="Arial" w:eastAsia="Arial" w:hAnsi="Arial" w:cs="Arial"/>
                <w:b/>
                <w:color w:val="000000"/>
                <w:sz w:val="20"/>
                <w:szCs w:val="20"/>
              </w:rPr>
            </w:pPr>
            <w:del w:id="174" w:author="Autor">
              <w:r w:rsidRPr="002A2CAF" w:rsidDel="00BD5EEB">
                <w:rPr>
                  <w:rFonts w:ascii="Arial" w:eastAsia="Arial" w:hAnsi="Arial" w:cs="Arial"/>
                  <w:b/>
                  <w:color w:val="000000"/>
                  <w:sz w:val="20"/>
                  <w:szCs w:val="20"/>
                </w:rPr>
                <w:delText>Stroje na realizáciu tunelov</w:delText>
              </w:r>
            </w:del>
          </w:p>
          <w:p w14:paraId="2DCDD8B6" w14:textId="25EF62BB" w:rsidR="002A2CAF" w:rsidRPr="002A2CAF" w:rsidDel="00BD5EEB" w:rsidRDefault="002A2CAF" w:rsidP="00C1012F">
            <w:pPr>
              <w:widowControl w:val="0"/>
              <w:tabs>
                <w:tab w:val="left" w:pos="567"/>
                <w:tab w:val="left" w:pos="851"/>
                <w:tab w:val="left" w:pos="1134"/>
                <w:tab w:val="left" w:pos="1276"/>
              </w:tabs>
              <w:spacing w:after="0" w:line="240" w:lineRule="auto"/>
              <w:contextualSpacing/>
              <w:rPr>
                <w:del w:id="175" w:author="Autor"/>
                <w:rFonts w:ascii="Arial" w:eastAsia="Arial" w:hAnsi="Arial" w:cs="Arial"/>
                <w:color w:val="000000"/>
                <w:sz w:val="20"/>
                <w:szCs w:val="20"/>
              </w:rPr>
            </w:pPr>
            <w:del w:id="176" w:author="Autor">
              <w:r w:rsidRPr="002A2CAF" w:rsidDel="00BD5EEB">
                <w:rPr>
                  <w:rFonts w:ascii="Arial" w:eastAsia="Arial" w:hAnsi="Arial" w:cs="Arial"/>
                  <w:color w:val="000000"/>
                  <w:sz w:val="20"/>
                  <w:szCs w:val="20"/>
                </w:rPr>
                <w:delText>1 komplet:</w:delText>
              </w:r>
            </w:del>
          </w:p>
          <w:p w14:paraId="4CFF7749" w14:textId="1F33D838" w:rsidR="002A2CAF" w:rsidRPr="002A2CAF" w:rsidDel="00BD5EEB" w:rsidRDefault="002A2CAF" w:rsidP="00C1012F">
            <w:pPr>
              <w:widowControl w:val="0"/>
              <w:numPr>
                <w:ilvl w:val="0"/>
                <w:numId w:val="56"/>
              </w:numPr>
              <w:tabs>
                <w:tab w:val="left" w:pos="360"/>
                <w:tab w:val="left" w:pos="1134"/>
                <w:tab w:val="left" w:pos="1276"/>
              </w:tabs>
              <w:spacing w:after="0" w:line="240" w:lineRule="auto"/>
              <w:ind w:left="341"/>
              <w:contextualSpacing/>
              <w:rPr>
                <w:del w:id="177" w:author="Autor"/>
                <w:rFonts w:ascii="Arial" w:eastAsia="Arial" w:hAnsi="Arial" w:cs="Arial"/>
                <w:color w:val="000000"/>
                <w:sz w:val="20"/>
                <w:szCs w:val="20"/>
              </w:rPr>
            </w:pPr>
            <w:del w:id="178" w:author="Autor">
              <w:r w:rsidRPr="002A2CAF" w:rsidDel="00BD5EEB">
                <w:rPr>
                  <w:rFonts w:ascii="Arial" w:eastAsia="Arial" w:hAnsi="Arial" w:cs="Arial"/>
                  <w:color w:val="000000"/>
                  <w:sz w:val="20"/>
                  <w:szCs w:val="20"/>
                </w:rPr>
                <w:delText>Vrtný voz dvojlafetový pre tunelové práce – 4</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color w:val="000000"/>
                  <w:sz w:val="20"/>
                  <w:szCs w:val="20"/>
                </w:rPr>
                <w:delText>ks</w:delText>
              </w:r>
            </w:del>
          </w:p>
          <w:p w14:paraId="7F901C0F" w14:textId="04F5B43A" w:rsidR="002A2CAF" w:rsidRPr="002A2CAF" w:rsidDel="00BD5EEB" w:rsidRDefault="002A2CAF" w:rsidP="00C1012F">
            <w:pPr>
              <w:widowControl w:val="0"/>
              <w:numPr>
                <w:ilvl w:val="0"/>
                <w:numId w:val="56"/>
              </w:numPr>
              <w:tabs>
                <w:tab w:val="left" w:pos="360"/>
                <w:tab w:val="left" w:pos="1134"/>
                <w:tab w:val="left" w:pos="1276"/>
              </w:tabs>
              <w:spacing w:after="0" w:line="240" w:lineRule="auto"/>
              <w:ind w:left="341"/>
              <w:contextualSpacing/>
              <w:rPr>
                <w:del w:id="179" w:author="Autor"/>
                <w:rFonts w:ascii="Arial" w:eastAsia="Arial" w:hAnsi="Arial" w:cs="Arial"/>
                <w:color w:val="000000"/>
                <w:sz w:val="20"/>
                <w:szCs w:val="20"/>
              </w:rPr>
            </w:pPr>
            <w:del w:id="180" w:author="Autor">
              <w:r w:rsidRPr="002A2CAF" w:rsidDel="00BD5EEB">
                <w:rPr>
                  <w:rFonts w:ascii="Arial" w:eastAsia="Arial" w:hAnsi="Arial" w:cs="Arial"/>
                  <w:color w:val="000000"/>
                  <w:sz w:val="20"/>
                  <w:szCs w:val="20"/>
                </w:rPr>
                <w:delText>Pásové tunelové rýpadlo – 4 ks</w:delText>
              </w:r>
            </w:del>
          </w:p>
          <w:p w14:paraId="569164E8" w14:textId="366ACA93" w:rsidR="002A2CAF" w:rsidRPr="002A2CAF" w:rsidDel="00BD5EEB" w:rsidRDefault="002A2CAF" w:rsidP="00C1012F">
            <w:pPr>
              <w:widowControl w:val="0"/>
              <w:numPr>
                <w:ilvl w:val="0"/>
                <w:numId w:val="56"/>
              </w:numPr>
              <w:tabs>
                <w:tab w:val="left" w:pos="360"/>
                <w:tab w:val="left" w:pos="1134"/>
                <w:tab w:val="left" w:pos="1276"/>
              </w:tabs>
              <w:spacing w:after="0" w:line="240" w:lineRule="auto"/>
              <w:ind w:left="341"/>
              <w:contextualSpacing/>
              <w:rPr>
                <w:del w:id="181" w:author="Autor"/>
                <w:rFonts w:ascii="Arial" w:eastAsia="Arial" w:hAnsi="Arial" w:cs="Arial"/>
                <w:color w:val="000000"/>
                <w:sz w:val="20"/>
                <w:szCs w:val="20"/>
              </w:rPr>
            </w:pPr>
            <w:del w:id="182" w:author="Autor">
              <w:r w:rsidRPr="002A2CAF" w:rsidDel="00BD5EEB">
                <w:rPr>
                  <w:rFonts w:ascii="Arial" w:eastAsia="Arial" w:hAnsi="Arial" w:cs="Arial"/>
                  <w:color w:val="000000"/>
                  <w:sz w:val="20"/>
                  <w:szCs w:val="20"/>
                </w:rPr>
                <w:delText>Kolesový nakladač pre tunelové práce s objemom lyžice min. 3,5 m3 – 4 ks</w:delText>
              </w:r>
            </w:del>
          </w:p>
          <w:p w14:paraId="7A5703B4" w14:textId="6981A5F2" w:rsidR="002A2CAF" w:rsidRPr="002A2CAF" w:rsidDel="00BD5EEB" w:rsidRDefault="002A2CAF" w:rsidP="00C1012F">
            <w:pPr>
              <w:widowControl w:val="0"/>
              <w:numPr>
                <w:ilvl w:val="0"/>
                <w:numId w:val="56"/>
              </w:numPr>
              <w:tabs>
                <w:tab w:val="left" w:pos="360"/>
                <w:tab w:val="left" w:pos="1134"/>
                <w:tab w:val="left" w:pos="1276"/>
              </w:tabs>
              <w:spacing w:after="0" w:line="240" w:lineRule="auto"/>
              <w:ind w:left="341"/>
              <w:contextualSpacing/>
              <w:rPr>
                <w:del w:id="183" w:author="Autor"/>
                <w:rFonts w:ascii="Arial" w:eastAsia="Arial" w:hAnsi="Arial" w:cs="Arial"/>
                <w:color w:val="000000"/>
                <w:sz w:val="20"/>
                <w:szCs w:val="20"/>
              </w:rPr>
            </w:pPr>
            <w:del w:id="184" w:author="Autor">
              <w:r w:rsidRPr="002A2CAF" w:rsidDel="00BD5EEB">
                <w:rPr>
                  <w:rFonts w:ascii="Arial" w:eastAsia="Arial" w:hAnsi="Arial" w:cs="Arial"/>
                  <w:color w:val="000000"/>
                  <w:sz w:val="20"/>
                  <w:szCs w:val="20"/>
                </w:rPr>
                <w:delText>Manipulátor na striekanie betónovej zmesi – 3 ks</w:delText>
              </w:r>
            </w:del>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74D5D81E" w:rsidR="002A2CAF" w:rsidRPr="002A2CAF" w:rsidDel="00BD5EEB" w:rsidRDefault="002A2CAF" w:rsidP="00C1012F">
            <w:pPr>
              <w:widowControl w:val="0"/>
              <w:tabs>
                <w:tab w:val="left" w:pos="567"/>
                <w:tab w:val="left" w:pos="851"/>
                <w:tab w:val="left" w:pos="1134"/>
                <w:tab w:val="left" w:pos="1485"/>
              </w:tabs>
              <w:spacing w:after="0" w:line="240" w:lineRule="auto"/>
              <w:rPr>
                <w:del w:id="185" w:author="Autor"/>
                <w:rFonts w:ascii="Arial" w:eastAsia="Arial" w:hAnsi="Arial" w:cs="Arial"/>
                <w:color w:val="000000"/>
                <w:sz w:val="20"/>
                <w:szCs w:val="20"/>
              </w:rPr>
            </w:pPr>
            <w:del w:id="186" w:author="Autor">
              <w:r w:rsidRPr="002A2CAF" w:rsidDel="00BD5EEB">
                <w:rPr>
                  <w:rFonts w:ascii="Arial" w:eastAsia="Arial" w:hAnsi="Arial" w:cs="Arial"/>
                  <w:color w:val="000000"/>
                  <w:sz w:val="20"/>
                  <w:szCs w:val="20"/>
                </w:rPr>
                <w:delText xml:space="preserve">Za každý uvedený komplet </w:delText>
              </w:r>
              <w:r w:rsidRPr="002A2CAF" w:rsidDel="00BD5EEB">
                <w:rPr>
                  <w:rFonts w:ascii="Arial" w:eastAsia="Arial" w:hAnsi="Arial" w:cs="Arial"/>
                  <w:b/>
                  <w:color w:val="000000"/>
                  <w:sz w:val="20"/>
                  <w:szCs w:val="20"/>
                </w:rPr>
                <w:delText>10 </w:delText>
              </w:r>
              <w:r w:rsidRPr="002A2CAF" w:rsidDel="00BD5EEB">
                <w:rPr>
                  <w:rFonts w:ascii="Arial" w:eastAsia="Arial" w:hAnsi="Arial" w:cs="Arial"/>
                  <w:color w:val="000000"/>
                  <w:sz w:val="20"/>
                  <w:szCs w:val="20"/>
                </w:rPr>
                <w:delText>bodov</w:delText>
              </w:r>
            </w:del>
          </w:p>
          <w:p w14:paraId="6E7DFC1A" w14:textId="1FA995E1" w:rsidR="002A2CAF" w:rsidRPr="002A2CAF" w:rsidDel="00BD5EEB" w:rsidRDefault="002A2CAF" w:rsidP="00C1012F">
            <w:pPr>
              <w:widowControl w:val="0"/>
              <w:tabs>
                <w:tab w:val="left" w:pos="567"/>
                <w:tab w:val="left" w:pos="851"/>
                <w:tab w:val="left" w:pos="1134"/>
                <w:tab w:val="left" w:pos="1276"/>
              </w:tabs>
              <w:spacing w:after="0" w:line="240" w:lineRule="auto"/>
              <w:jc w:val="both"/>
              <w:rPr>
                <w:del w:id="187" w:author="Autor"/>
                <w:rFonts w:ascii="Arial" w:eastAsia="Arial" w:hAnsi="Arial" w:cs="Arial"/>
                <w:color w:val="000000"/>
                <w:sz w:val="20"/>
                <w:szCs w:val="20"/>
              </w:rPr>
            </w:pPr>
            <w:del w:id="188" w:author="Autor">
              <w:r w:rsidRPr="002A2CAF" w:rsidDel="00BD5EEB">
                <w:rPr>
                  <w:rFonts w:ascii="Arial" w:eastAsia="Arial" w:hAnsi="Arial" w:cs="Arial"/>
                  <w:color w:val="000000"/>
                  <w:sz w:val="20"/>
                  <w:szCs w:val="20"/>
                </w:rPr>
                <w:delText>Maximálny počet hodnotených kompletov 2 ks</w:delText>
              </w:r>
            </w:del>
          </w:p>
        </w:tc>
      </w:tr>
      <w:tr w:rsidR="00420C98" w:rsidRPr="002A2CAF" w:rsidDel="00BD5EEB" w14:paraId="0B40363A" w14:textId="4853BF41" w:rsidTr="00420C98">
        <w:trPr>
          <w:trHeight w:val="868"/>
          <w:del w:id="189" w:author="Autor"/>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C28255A" w:rsidR="002A2CAF" w:rsidRPr="002A2CAF" w:rsidDel="00BD5EEB" w:rsidRDefault="002A2CAF" w:rsidP="00C1012F">
            <w:pPr>
              <w:widowControl w:val="0"/>
              <w:tabs>
                <w:tab w:val="left" w:pos="567"/>
                <w:tab w:val="left" w:pos="851"/>
                <w:tab w:val="left" w:pos="1134"/>
                <w:tab w:val="left" w:pos="1276"/>
              </w:tabs>
              <w:spacing w:after="0" w:line="240" w:lineRule="auto"/>
              <w:rPr>
                <w:del w:id="190" w:author="Autor"/>
                <w:rFonts w:ascii="Arial" w:eastAsia="Arial" w:hAnsi="Arial" w:cs="Arial"/>
                <w:b/>
                <w:color w:val="000000"/>
                <w:sz w:val="20"/>
                <w:szCs w:val="20"/>
              </w:rPr>
            </w:pPr>
            <w:del w:id="191" w:author="Autor">
              <w:r w:rsidRPr="002A2CAF" w:rsidDel="00BD5EEB">
                <w:rPr>
                  <w:rFonts w:ascii="Arial" w:eastAsia="Arial" w:hAnsi="Arial" w:cs="Arial"/>
                  <w:b/>
                  <w:color w:val="000000"/>
                  <w:sz w:val="20"/>
                  <w:szCs w:val="20"/>
                </w:rPr>
                <w:delText>Špeciálne stroje a vybavenie</w:delText>
              </w:r>
            </w:del>
          </w:p>
          <w:p w14:paraId="6B00B4E7" w14:textId="1AC790FE" w:rsidR="002A2CAF" w:rsidRPr="002A2CAF" w:rsidDel="00BD5EEB" w:rsidRDefault="002A2CAF" w:rsidP="00C1012F">
            <w:pPr>
              <w:widowControl w:val="0"/>
              <w:tabs>
                <w:tab w:val="left" w:pos="567"/>
                <w:tab w:val="left" w:pos="851"/>
                <w:tab w:val="left" w:pos="1134"/>
                <w:tab w:val="left" w:pos="1276"/>
              </w:tabs>
              <w:spacing w:after="0" w:line="240" w:lineRule="auto"/>
              <w:rPr>
                <w:del w:id="192" w:author="Autor"/>
                <w:rFonts w:ascii="Arial" w:eastAsia="Arial" w:hAnsi="Arial" w:cs="Arial"/>
                <w:color w:val="000000"/>
                <w:sz w:val="20"/>
                <w:szCs w:val="20"/>
              </w:rPr>
            </w:pPr>
            <w:del w:id="193" w:author="Autor">
              <w:r w:rsidRPr="002A2CAF" w:rsidDel="00BD5EEB">
                <w:rPr>
                  <w:rFonts w:ascii="Arial" w:eastAsia="Arial" w:hAnsi="Arial" w:cs="Arial"/>
                  <w:color w:val="000000"/>
                  <w:sz w:val="20"/>
                  <w:szCs w:val="20"/>
                </w:rPr>
                <w:delText>1 komplet:</w:delText>
              </w:r>
            </w:del>
          </w:p>
          <w:p w14:paraId="5CDC63B4" w14:textId="545DFDF6" w:rsidR="002A2CAF" w:rsidRPr="002A2CAF" w:rsidDel="00BD5EEB" w:rsidRDefault="002A2CAF" w:rsidP="00C1012F">
            <w:pPr>
              <w:widowControl w:val="0"/>
              <w:numPr>
                <w:ilvl w:val="0"/>
                <w:numId w:val="57"/>
              </w:numPr>
              <w:tabs>
                <w:tab w:val="left" w:pos="341"/>
                <w:tab w:val="left" w:pos="1134"/>
                <w:tab w:val="left" w:pos="1276"/>
              </w:tabs>
              <w:spacing w:after="0" w:line="240" w:lineRule="auto"/>
              <w:ind w:left="341" w:hanging="341"/>
              <w:contextualSpacing/>
              <w:rPr>
                <w:del w:id="194" w:author="Autor"/>
                <w:rFonts w:ascii="Arial" w:eastAsia="Arial" w:hAnsi="Arial" w:cs="Arial"/>
                <w:color w:val="000000"/>
                <w:sz w:val="20"/>
                <w:szCs w:val="20"/>
              </w:rPr>
            </w:pPr>
            <w:del w:id="195" w:author="Autor">
              <w:r w:rsidRPr="002A2CAF" w:rsidDel="00BD5EEB">
                <w:rPr>
                  <w:rFonts w:ascii="Arial" w:eastAsia="Arial" w:hAnsi="Arial" w:cs="Arial"/>
                  <w:color w:val="000000"/>
                  <w:sz w:val="20"/>
                  <w:szCs w:val="20"/>
                </w:rPr>
                <w:delText xml:space="preserve">1 x výsuvná skruž alebo </w:delText>
              </w:r>
            </w:del>
          </w:p>
          <w:p w14:paraId="0DE9D4F3" w14:textId="420B211E" w:rsidR="002A2CAF" w:rsidRPr="002A2CAF" w:rsidDel="00BD5EEB" w:rsidRDefault="002A2CAF" w:rsidP="00C1012F">
            <w:pPr>
              <w:widowControl w:val="0"/>
              <w:numPr>
                <w:ilvl w:val="0"/>
                <w:numId w:val="57"/>
              </w:numPr>
              <w:tabs>
                <w:tab w:val="left" w:pos="341"/>
                <w:tab w:val="left" w:pos="1134"/>
                <w:tab w:val="left" w:pos="1276"/>
              </w:tabs>
              <w:spacing w:after="0" w:line="240" w:lineRule="auto"/>
              <w:ind w:left="341" w:hanging="341"/>
              <w:contextualSpacing/>
              <w:rPr>
                <w:del w:id="196" w:author="Autor"/>
                <w:rFonts w:ascii="Arial" w:eastAsia="Arial" w:hAnsi="Arial" w:cs="Arial"/>
                <w:color w:val="000000"/>
                <w:sz w:val="20"/>
                <w:szCs w:val="20"/>
              </w:rPr>
            </w:pPr>
            <w:del w:id="197" w:author="Autor">
              <w:r w:rsidRPr="002A2CAF" w:rsidDel="00BD5EEB">
                <w:rPr>
                  <w:rFonts w:ascii="Arial" w:eastAsia="Arial" w:hAnsi="Arial" w:cs="Arial"/>
                  <w:color w:val="000000"/>
                  <w:sz w:val="20"/>
                  <w:szCs w:val="20"/>
                </w:rPr>
                <w:delText xml:space="preserve">4 x betonárske vozíky pre letmú betonáž alebo 1 x montážny súbor </w:delText>
              </w:r>
            </w:del>
          </w:p>
          <w:p w14:paraId="7F0C0A8F" w14:textId="31A9277A" w:rsidR="002A2CAF" w:rsidRPr="002A2CAF" w:rsidDel="00BD5EEB" w:rsidRDefault="002A2CAF" w:rsidP="00C1012F">
            <w:pPr>
              <w:widowControl w:val="0"/>
              <w:numPr>
                <w:ilvl w:val="0"/>
                <w:numId w:val="57"/>
              </w:numPr>
              <w:tabs>
                <w:tab w:val="left" w:pos="341"/>
                <w:tab w:val="left" w:pos="1134"/>
                <w:tab w:val="left" w:pos="1276"/>
              </w:tabs>
              <w:spacing w:after="0" w:line="240" w:lineRule="auto"/>
              <w:ind w:left="341" w:hanging="341"/>
              <w:contextualSpacing/>
              <w:rPr>
                <w:del w:id="198" w:author="Autor"/>
                <w:rFonts w:ascii="Arial" w:eastAsia="Arial" w:hAnsi="Arial" w:cs="Arial"/>
                <w:color w:val="000000"/>
                <w:sz w:val="20"/>
                <w:szCs w:val="20"/>
              </w:rPr>
            </w:pPr>
            <w:del w:id="199" w:author="Autor">
              <w:r w:rsidRPr="002A2CAF" w:rsidDel="00BD5EEB">
                <w:rPr>
                  <w:rFonts w:ascii="Arial" w:eastAsia="Arial" w:hAnsi="Arial" w:cs="Arial"/>
                  <w:color w:val="000000"/>
                  <w:sz w:val="20"/>
                  <w:szCs w:val="20"/>
                </w:rPr>
                <w:delText xml:space="preserve">alebo 1 x technológia vysúvania </w:delText>
              </w:r>
            </w:del>
          </w:p>
          <w:p w14:paraId="0BFE13C0" w14:textId="707D21AD" w:rsidR="002A2CAF" w:rsidDel="00BD5EEB" w:rsidRDefault="002A2CAF" w:rsidP="00C1012F">
            <w:pPr>
              <w:widowControl w:val="0"/>
              <w:numPr>
                <w:ilvl w:val="0"/>
                <w:numId w:val="57"/>
              </w:numPr>
              <w:tabs>
                <w:tab w:val="left" w:pos="341"/>
                <w:tab w:val="left" w:pos="1134"/>
                <w:tab w:val="left" w:pos="1276"/>
              </w:tabs>
              <w:spacing w:after="0" w:line="240" w:lineRule="auto"/>
              <w:ind w:left="341" w:hanging="341"/>
              <w:contextualSpacing/>
              <w:rPr>
                <w:del w:id="200" w:author="Autor"/>
                <w:rFonts w:ascii="Arial" w:eastAsia="Arial" w:hAnsi="Arial" w:cs="Arial"/>
                <w:color w:val="000000"/>
                <w:sz w:val="20"/>
                <w:szCs w:val="20"/>
              </w:rPr>
            </w:pPr>
            <w:del w:id="201" w:author="Autor">
              <w:r w:rsidRPr="002A2CAF" w:rsidDel="00BD5EEB">
                <w:rPr>
                  <w:rFonts w:ascii="Arial" w:eastAsia="Arial" w:hAnsi="Arial" w:cs="Arial"/>
                  <w:color w:val="000000"/>
                  <w:sz w:val="20"/>
                  <w:szCs w:val="20"/>
                </w:rPr>
                <w:delText>alebo 75 000 m</w:delText>
              </w:r>
              <w:r w:rsidRPr="002A2CAF" w:rsidDel="00BD5EEB">
                <w:rPr>
                  <w:rFonts w:ascii="Arial" w:eastAsia="Arial" w:hAnsi="Arial" w:cs="Arial"/>
                  <w:color w:val="000000"/>
                  <w:sz w:val="20"/>
                  <w:szCs w:val="20"/>
                  <w:vertAlign w:val="superscript"/>
                </w:rPr>
                <w:delText>3</w:delText>
              </w:r>
              <w:r w:rsidRPr="002A2CAF" w:rsidDel="00BD5EEB">
                <w:rPr>
                  <w:rFonts w:ascii="Arial" w:eastAsia="Arial" w:hAnsi="Arial" w:cs="Arial"/>
                  <w:color w:val="000000"/>
                  <w:sz w:val="20"/>
                  <w:szCs w:val="20"/>
                </w:rPr>
                <w:delText xml:space="preserve"> obostavaného priestoru pevnej skruže.</w:delText>
              </w:r>
            </w:del>
          </w:p>
          <w:p w14:paraId="62BC5E59" w14:textId="0B81CEEE" w:rsidR="00284906" w:rsidRPr="002A2CAF" w:rsidDel="00BD5EEB" w:rsidRDefault="00284906" w:rsidP="00C1012F">
            <w:pPr>
              <w:widowControl w:val="0"/>
              <w:tabs>
                <w:tab w:val="left" w:pos="341"/>
                <w:tab w:val="left" w:pos="1134"/>
                <w:tab w:val="left" w:pos="1276"/>
              </w:tabs>
              <w:spacing w:after="0" w:line="240" w:lineRule="auto"/>
              <w:ind w:left="341"/>
              <w:contextualSpacing/>
              <w:rPr>
                <w:del w:id="202" w:author="Autor"/>
                <w:rFonts w:ascii="Arial" w:eastAsia="Arial" w:hAnsi="Arial" w:cs="Arial"/>
                <w:color w:val="000000"/>
                <w:sz w:val="20"/>
                <w:szCs w:val="20"/>
              </w:rPr>
            </w:pPr>
          </w:p>
          <w:p w14:paraId="4F8BC11E" w14:textId="39C50D88" w:rsidR="002A2CAF" w:rsidRPr="002A2CAF" w:rsidDel="00BD5EEB" w:rsidRDefault="002A2CAF" w:rsidP="00C1012F">
            <w:pPr>
              <w:widowControl w:val="0"/>
              <w:tabs>
                <w:tab w:val="left" w:pos="341"/>
                <w:tab w:val="left" w:pos="1134"/>
                <w:tab w:val="left" w:pos="1276"/>
              </w:tabs>
              <w:spacing w:after="0" w:line="240" w:lineRule="auto"/>
              <w:ind w:left="341" w:hanging="341"/>
              <w:rPr>
                <w:del w:id="203" w:author="Autor"/>
                <w:rFonts w:ascii="Arial" w:eastAsia="Arial" w:hAnsi="Arial" w:cs="Arial"/>
                <w:color w:val="000000"/>
                <w:sz w:val="20"/>
                <w:szCs w:val="20"/>
              </w:rPr>
            </w:pPr>
            <w:del w:id="204" w:author="Autor">
              <w:r w:rsidRPr="002A2CAF" w:rsidDel="00BD5EEB">
                <w:rPr>
                  <w:rFonts w:ascii="Arial" w:eastAsia="Arial" w:hAnsi="Arial" w:cs="Arial"/>
                  <w:color w:val="000000"/>
                  <w:sz w:val="20"/>
                  <w:szCs w:val="20"/>
                </w:rPr>
                <w:delText>1 komplet:</w:delText>
              </w:r>
            </w:del>
          </w:p>
          <w:p w14:paraId="2513E174" w14:textId="745F6A46" w:rsidR="002A2CAF" w:rsidRPr="002A2CAF" w:rsidDel="00BD5EEB" w:rsidRDefault="002A2CAF" w:rsidP="00C1012F">
            <w:pPr>
              <w:widowControl w:val="0"/>
              <w:numPr>
                <w:ilvl w:val="0"/>
                <w:numId w:val="58"/>
              </w:numPr>
              <w:tabs>
                <w:tab w:val="left" w:pos="341"/>
                <w:tab w:val="left" w:pos="1134"/>
                <w:tab w:val="left" w:pos="1276"/>
              </w:tabs>
              <w:spacing w:after="0" w:line="240" w:lineRule="auto"/>
              <w:ind w:left="341" w:hanging="341"/>
              <w:contextualSpacing/>
              <w:rPr>
                <w:del w:id="205" w:author="Autor"/>
                <w:rFonts w:ascii="Arial" w:eastAsia="Arial" w:hAnsi="Arial" w:cs="Arial"/>
                <w:color w:val="000000"/>
                <w:sz w:val="20"/>
                <w:szCs w:val="20"/>
              </w:rPr>
            </w:pPr>
            <w:del w:id="206" w:author="Autor">
              <w:r w:rsidRPr="002A2CAF" w:rsidDel="00BD5EEB">
                <w:rPr>
                  <w:rFonts w:ascii="Arial" w:eastAsia="Arial" w:hAnsi="Arial" w:cs="Arial"/>
                  <w:color w:val="000000"/>
                  <w:sz w:val="20"/>
                  <w:szCs w:val="20"/>
                </w:rPr>
                <w:delText>betonáreň s výkonom 130 m3/h – 2 ks (povoľuje sa aj súčet betonárni s menším hodinovým výkonom)</w:delText>
              </w:r>
            </w:del>
          </w:p>
          <w:p w14:paraId="097D982D" w14:textId="553F7D68" w:rsidR="002A2CAF" w:rsidRPr="002A2CAF" w:rsidDel="00BD5EEB" w:rsidRDefault="002A2CAF" w:rsidP="00C1012F">
            <w:pPr>
              <w:widowControl w:val="0"/>
              <w:numPr>
                <w:ilvl w:val="0"/>
                <w:numId w:val="58"/>
              </w:numPr>
              <w:tabs>
                <w:tab w:val="left" w:pos="341"/>
                <w:tab w:val="left" w:pos="1134"/>
                <w:tab w:val="left" w:pos="1276"/>
              </w:tabs>
              <w:spacing w:after="0" w:line="240" w:lineRule="auto"/>
              <w:ind w:left="341" w:hanging="341"/>
              <w:contextualSpacing/>
              <w:rPr>
                <w:del w:id="207" w:author="Autor"/>
                <w:rFonts w:ascii="Arial" w:eastAsia="Arial" w:hAnsi="Arial" w:cs="Arial"/>
                <w:sz w:val="20"/>
                <w:szCs w:val="20"/>
              </w:rPr>
            </w:pPr>
            <w:del w:id="208" w:author="Autor">
              <w:r w:rsidRPr="002A2CAF" w:rsidDel="00BD5EEB">
                <w:rPr>
                  <w:rFonts w:ascii="Arial" w:eastAsia="Arial" w:hAnsi="Arial" w:cs="Arial"/>
                  <w:color w:val="000000"/>
                  <w:sz w:val="20"/>
                  <w:szCs w:val="20"/>
                </w:rPr>
                <w:delText>domiešavač – 5 ks</w:delText>
              </w:r>
            </w:del>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3D6FC9B3" w:rsidR="002A2CAF" w:rsidRPr="002A2CAF" w:rsidDel="00BD5EEB" w:rsidRDefault="002A2CAF" w:rsidP="00C1012F">
            <w:pPr>
              <w:widowControl w:val="0"/>
              <w:tabs>
                <w:tab w:val="left" w:pos="567"/>
                <w:tab w:val="left" w:pos="851"/>
                <w:tab w:val="left" w:pos="1134"/>
                <w:tab w:val="left" w:pos="1485"/>
              </w:tabs>
              <w:spacing w:after="0" w:line="240" w:lineRule="auto"/>
              <w:rPr>
                <w:del w:id="209" w:author="Autor"/>
                <w:rFonts w:ascii="Arial" w:eastAsia="Arial" w:hAnsi="Arial" w:cs="Arial"/>
                <w:color w:val="000000"/>
                <w:sz w:val="20"/>
                <w:szCs w:val="20"/>
              </w:rPr>
            </w:pPr>
            <w:del w:id="210" w:author="Autor">
              <w:r w:rsidRPr="002A2CAF" w:rsidDel="00BD5EEB">
                <w:rPr>
                  <w:rFonts w:ascii="Arial" w:eastAsia="Arial" w:hAnsi="Arial" w:cs="Arial"/>
                  <w:color w:val="000000"/>
                  <w:sz w:val="20"/>
                  <w:szCs w:val="20"/>
                </w:rPr>
                <w:delText>Za každý uvedený komplet</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b/>
                  <w:color w:val="000000"/>
                  <w:sz w:val="20"/>
                  <w:szCs w:val="20"/>
                </w:rPr>
                <w:delText>10 </w:delText>
              </w:r>
              <w:r w:rsidRPr="002A2CAF" w:rsidDel="00BD5EEB">
                <w:rPr>
                  <w:rFonts w:ascii="Arial" w:eastAsia="Arial" w:hAnsi="Arial" w:cs="Arial"/>
                  <w:color w:val="000000"/>
                  <w:sz w:val="20"/>
                  <w:szCs w:val="20"/>
                </w:rPr>
                <w:delText>bodov</w:delText>
              </w:r>
            </w:del>
          </w:p>
          <w:p w14:paraId="66D16C9A" w14:textId="49E098D3" w:rsidR="002A2CAF" w:rsidRPr="002A2CAF" w:rsidDel="00BD5EEB" w:rsidRDefault="002A2CAF" w:rsidP="00C1012F">
            <w:pPr>
              <w:widowControl w:val="0"/>
              <w:tabs>
                <w:tab w:val="left" w:pos="567"/>
                <w:tab w:val="left" w:pos="851"/>
                <w:tab w:val="left" w:pos="1134"/>
                <w:tab w:val="left" w:pos="1485"/>
              </w:tabs>
              <w:spacing w:after="0" w:line="240" w:lineRule="auto"/>
              <w:jc w:val="both"/>
              <w:rPr>
                <w:del w:id="211" w:author="Autor"/>
                <w:rFonts w:ascii="Arial" w:eastAsia="Arial" w:hAnsi="Arial" w:cs="Arial"/>
                <w:color w:val="000000"/>
                <w:sz w:val="20"/>
                <w:szCs w:val="20"/>
              </w:rPr>
            </w:pPr>
            <w:del w:id="212" w:author="Autor">
              <w:r w:rsidRPr="002A2CAF" w:rsidDel="00BD5EEB">
                <w:rPr>
                  <w:rFonts w:ascii="Arial" w:eastAsia="Arial" w:hAnsi="Arial" w:cs="Arial"/>
                  <w:color w:val="000000"/>
                  <w:sz w:val="20"/>
                  <w:szCs w:val="20"/>
                </w:rPr>
                <w:delText>Maximálny počet hodnotených kompletov</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color w:val="000000"/>
                  <w:sz w:val="20"/>
                  <w:szCs w:val="20"/>
                </w:rPr>
                <w:delText>1 ks</w:delText>
              </w:r>
            </w:del>
          </w:p>
        </w:tc>
      </w:tr>
      <w:tr w:rsidR="00420C98" w:rsidRPr="002A2CAF" w:rsidDel="00BD5EEB" w14:paraId="61C73CBF" w14:textId="71E5C684" w:rsidTr="00420C98">
        <w:trPr>
          <w:trHeight w:val="2302"/>
          <w:del w:id="213" w:author="Autor"/>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6908A243" w:rsidR="002A2CAF" w:rsidRPr="002A2CAF" w:rsidDel="00BD5EEB" w:rsidRDefault="002A2CAF" w:rsidP="00C1012F">
            <w:pPr>
              <w:widowControl w:val="0"/>
              <w:tabs>
                <w:tab w:val="left" w:pos="567"/>
                <w:tab w:val="left" w:pos="851"/>
                <w:tab w:val="left" w:pos="1134"/>
                <w:tab w:val="left" w:pos="1276"/>
              </w:tabs>
              <w:spacing w:after="0" w:line="240" w:lineRule="auto"/>
              <w:rPr>
                <w:del w:id="214" w:author="Autor"/>
                <w:rFonts w:ascii="Arial" w:eastAsia="Arial" w:hAnsi="Arial" w:cs="Arial"/>
                <w:b/>
                <w:color w:val="000000"/>
                <w:sz w:val="20"/>
                <w:szCs w:val="20"/>
              </w:rPr>
            </w:pPr>
            <w:del w:id="215" w:author="Autor">
              <w:r w:rsidRPr="002A2CAF" w:rsidDel="00BD5EEB">
                <w:rPr>
                  <w:rFonts w:ascii="Arial" w:eastAsia="Arial" w:hAnsi="Arial" w:cs="Arial"/>
                  <w:b/>
                  <w:color w:val="000000"/>
                  <w:sz w:val="20"/>
                  <w:szCs w:val="20"/>
                </w:rPr>
                <w:lastRenderedPageBreak/>
                <w:delText>Stroje a vybavenie na pokládku asfaltových zmesí</w:delText>
              </w:r>
            </w:del>
          </w:p>
          <w:p w14:paraId="2F3A1630" w14:textId="112FD343" w:rsidR="002A2CAF" w:rsidRPr="002A2CAF" w:rsidDel="00BD5EEB" w:rsidRDefault="002A2CAF" w:rsidP="00C1012F">
            <w:pPr>
              <w:widowControl w:val="0"/>
              <w:tabs>
                <w:tab w:val="left" w:pos="567"/>
                <w:tab w:val="left" w:pos="851"/>
                <w:tab w:val="left" w:pos="1134"/>
                <w:tab w:val="left" w:pos="1276"/>
              </w:tabs>
              <w:spacing w:after="0" w:line="240" w:lineRule="auto"/>
              <w:rPr>
                <w:del w:id="216" w:author="Autor"/>
                <w:rFonts w:ascii="Arial" w:eastAsia="Arial" w:hAnsi="Arial" w:cs="Arial"/>
                <w:color w:val="000000"/>
                <w:sz w:val="20"/>
                <w:szCs w:val="20"/>
              </w:rPr>
            </w:pPr>
            <w:del w:id="217" w:author="Autor">
              <w:r w:rsidRPr="002A2CAF" w:rsidDel="00BD5EEB">
                <w:rPr>
                  <w:rFonts w:ascii="Arial" w:eastAsia="Arial" w:hAnsi="Arial" w:cs="Arial"/>
                  <w:color w:val="000000"/>
                  <w:sz w:val="20"/>
                  <w:szCs w:val="20"/>
                </w:rPr>
                <w:delText>1 komplet:</w:delText>
              </w:r>
            </w:del>
          </w:p>
          <w:p w14:paraId="6271F20C" w14:textId="4C549BBE" w:rsidR="002A2CAF" w:rsidRPr="002A2CAF" w:rsidDel="00BD5EEB" w:rsidRDefault="002A2CAF" w:rsidP="00C1012F">
            <w:pPr>
              <w:widowControl w:val="0"/>
              <w:numPr>
                <w:ilvl w:val="0"/>
                <w:numId w:val="59"/>
              </w:numPr>
              <w:tabs>
                <w:tab w:val="left" w:pos="567"/>
                <w:tab w:val="left" w:pos="1134"/>
                <w:tab w:val="left" w:pos="1276"/>
              </w:tabs>
              <w:spacing w:after="0" w:line="240" w:lineRule="auto"/>
              <w:ind w:left="341"/>
              <w:contextualSpacing/>
              <w:rPr>
                <w:del w:id="218" w:author="Autor"/>
                <w:rFonts w:ascii="Arial" w:eastAsia="Arial" w:hAnsi="Arial" w:cs="Arial"/>
                <w:color w:val="000000"/>
                <w:sz w:val="20"/>
                <w:szCs w:val="20"/>
              </w:rPr>
            </w:pPr>
            <w:del w:id="219" w:author="Autor">
              <w:r w:rsidRPr="002A2CAF" w:rsidDel="00BD5EEB">
                <w:rPr>
                  <w:rFonts w:ascii="Arial" w:eastAsia="Arial" w:hAnsi="Arial" w:cs="Arial"/>
                  <w:color w:val="000000"/>
                  <w:sz w:val="20"/>
                  <w:szCs w:val="20"/>
                </w:rPr>
                <w:delText>finišer na pokládku živičných zmesí pre min, šírku kladenia 10,5 m – 1 ks</w:delText>
              </w:r>
            </w:del>
          </w:p>
          <w:p w14:paraId="485FA28E" w14:textId="26617FA3" w:rsidR="002A2CAF" w:rsidRPr="002A2CAF" w:rsidDel="00BD5EEB" w:rsidRDefault="002A2CAF" w:rsidP="00C1012F">
            <w:pPr>
              <w:widowControl w:val="0"/>
              <w:numPr>
                <w:ilvl w:val="0"/>
                <w:numId w:val="59"/>
              </w:numPr>
              <w:tabs>
                <w:tab w:val="left" w:pos="567"/>
                <w:tab w:val="left" w:pos="1134"/>
                <w:tab w:val="left" w:pos="1276"/>
              </w:tabs>
              <w:spacing w:after="0" w:line="240" w:lineRule="auto"/>
              <w:ind w:left="341"/>
              <w:contextualSpacing/>
              <w:rPr>
                <w:del w:id="220" w:author="Autor"/>
                <w:rFonts w:ascii="Arial" w:eastAsia="Arial" w:hAnsi="Arial" w:cs="Arial"/>
                <w:color w:val="000000"/>
                <w:sz w:val="20"/>
                <w:szCs w:val="20"/>
              </w:rPr>
            </w:pPr>
            <w:del w:id="221" w:author="Autor">
              <w:r w:rsidRPr="002A2CAF" w:rsidDel="00BD5EEB">
                <w:rPr>
                  <w:rFonts w:ascii="Arial" w:eastAsia="Arial" w:hAnsi="Arial" w:cs="Arial"/>
                  <w:color w:val="000000"/>
                  <w:sz w:val="20"/>
                  <w:szCs w:val="20"/>
                </w:rPr>
                <w:delText>vibračný valec na hutnenie živičných zmesí – 3 ks</w:delText>
              </w:r>
            </w:del>
          </w:p>
          <w:p w14:paraId="17EC0684" w14:textId="5E0351CD" w:rsidR="002A2CAF" w:rsidRPr="002A2CAF" w:rsidDel="00BD5EEB" w:rsidRDefault="002A2CAF" w:rsidP="00C1012F">
            <w:pPr>
              <w:widowControl w:val="0"/>
              <w:numPr>
                <w:ilvl w:val="0"/>
                <w:numId w:val="59"/>
              </w:numPr>
              <w:tabs>
                <w:tab w:val="left" w:pos="567"/>
                <w:tab w:val="left" w:pos="1134"/>
                <w:tab w:val="left" w:pos="1276"/>
              </w:tabs>
              <w:spacing w:after="0" w:line="240" w:lineRule="auto"/>
              <w:ind w:left="341"/>
              <w:contextualSpacing/>
              <w:rPr>
                <w:del w:id="222" w:author="Autor"/>
                <w:rFonts w:ascii="Arial" w:eastAsia="Arial" w:hAnsi="Arial" w:cs="Arial"/>
                <w:color w:val="000000"/>
                <w:sz w:val="20"/>
                <w:szCs w:val="20"/>
              </w:rPr>
            </w:pPr>
            <w:del w:id="223" w:author="Autor">
              <w:r w:rsidRPr="002A2CAF" w:rsidDel="00BD5EEB">
                <w:rPr>
                  <w:rFonts w:ascii="Arial" w:eastAsia="Arial" w:hAnsi="Arial" w:cs="Arial"/>
                  <w:color w:val="000000"/>
                  <w:sz w:val="20"/>
                  <w:szCs w:val="20"/>
                </w:rPr>
                <w:delText>fréza asfaltových konštrukcii – 2 ks</w:delText>
              </w:r>
            </w:del>
          </w:p>
          <w:p w14:paraId="54C2C321" w14:textId="250605F8" w:rsidR="002A2CAF" w:rsidRPr="002A2CAF" w:rsidDel="00BD5EEB" w:rsidRDefault="002A2CAF" w:rsidP="00C1012F">
            <w:pPr>
              <w:widowControl w:val="0"/>
              <w:numPr>
                <w:ilvl w:val="0"/>
                <w:numId w:val="59"/>
              </w:numPr>
              <w:tabs>
                <w:tab w:val="left" w:pos="567"/>
                <w:tab w:val="left" w:pos="1134"/>
                <w:tab w:val="left" w:pos="1276"/>
              </w:tabs>
              <w:spacing w:after="0" w:line="240" w:lineRule="auto"/>
              <w:ind w:left="341"/>
              <w:contextualSpacing/>
              <w:rPr>
                <w:del w:id="224" w:author="Autor"/>
                <w:rFonts w:ascii="Arial" w:eastAsia="Arial" w:hAnsi="Arial" w:cs="Arial"/>
                <w:color w:val="000000"/>
                <w:sz w:val="20"/>
                <w:szCs w:val="20"/>
              </w:rPr>
            </w:pPr>
            <w:del w:id="225" w:author="Autor">
              <w:r w:rsidRPr="002A2CAF" w:rsidDel="00BD5EEB">
                <w:rPr>
                  <w:rFonts w:ascii="Arial" w:eastAsia="Arial" w:hAnsi="Arial" w:cs="Arial"/>
                  <w:color w:val="000000"/>
                  <w:sz w:val="20"/>
                  <w:szCs w:val="20"/>
                </w:rPr>
                <w:delText>distribútor asfaltu – 1 ks</w:delText>
              </w:r>
            </w:del>
          </w:p>
          <w:p w14:paraId="692BAABC" w14:textId="2A7F7DAA" w:rsidR="002A2CAF" w:rsidRPr="002A2CAF" w:rsidDel="00BD5EEB" w:rsidRDefault="002A2CAF" w:rsidP="00C1012F">
            <w:pPr>
              <w:widowControl w:val="0"/>
              <w:numPr>
                <w:ilvl w:val="0"/>
                <w:numId w:val="59"/>
              </w:numPr>
              <w:tabs>
                <w:tab w:val="left" w:pos="567"/>
                <w:tab w:val="left" w:pos="1134"/>
                <w:tab w:val="left" w:pos="1276"/>
              </w:tabs>
              <w:spacing w:after="0" w:line="240" w:lineRule="auto"/>
              <w:ind w:left="341"/>
              <w:contextualSpacing/>
              <w:rPr>
                <w:del w:id="226" w:author="Autor"/>
                <w:rFonts w:ascii="Arial" w:eastAsia="Arial" w:hAnsi="Arial" w:cs="Arial"/>
                <w:color w:val="000000"/>
                <w:sz w:val="20"/>
                <w:szCs w:val="20"/>
              </w:rPr>
            </w:pPr>
            <w:del w:id="227" w:author="Autor">
              <w:r w:rsidRPr="002A2CAF" w:rsidDel="00BD5EEB">
                <w:rPr>
                  <w:rFonts w:ascii="Arial" w:eastAsia="Arial" w:hAnsi="Arial" w:cs="Arial"/>
                  <w:color w:val="000000"/>
                  <w:sz w:val="20"/>
                  <w:szCs w:val="20"/>
                </w:rPr>
                <w:delText>obaľovacia súprava na výrobu asfaltových zmesí min. 100t/h – 1 ks (musí spĺňať najmä TKP 6/2019, bod 9.2)</w:delText>
              </w:r>
            </w:del>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69C1DACC" w:rsidR="002A2CAF" w:rsidRPr="002A2CAF" w:rsidDel="00BD5EEB" w:rsidRDefault="002A2CAF" w:rsidP="00C1012F">
            <w:pPr>
              <w:widowControl w:val="0"/>
              <w:tabs>
                <w:tab w:val="left" w:pos="567"/>
                <w:tab w:val="left" w:pos="851"/>
                <w:tab w:val="left" w:pos="1134"/>
                <w:tab w:val="left" w:pos="1485"/>
              </w:tabs>
              <w:spacing w:after="0" w:line="240" w:lineRule="auto"/>
              <w:rPr>
                <w:del w:id="228" w:author="Autor"/>
                <w:rFonts w:ascii="Arial" w:eastAsia="Arial" w:hAnsi="Arial" w:cs="Arial"/>
                <w:color w:val="000000"/>
                <w:sz w:val="20"/>
                <w:szCs w:val="20"/>
              </w:rPr>
            </w:pPr>
            <w:del w:id="229" w:author="Autor">
              <w:r w:rsidRPr="002A2CAF" w:rsidDel="00BD5EEB">
                <w:rPr>
                  <w:rFonts w:ascii="Arial" w:eastAsia="Arial" w:hAnsi="Arial" w:cs="Arial"/>
                  <w:color w:val="000000"/>
                  <w:sz w:val="20"/>
                  <w:szCs w:val="20"/>
                </w:rPr>
                <w:delText>Za každý uvedený komplet</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b/>
                  <w:color w:val="000000"/>
                  <w:sz w:val="20"/>
                  <w:szCs w:val="20"/>
                </w:rPr>
                <w:delText>20 </w:delText>
              </w:r>
              <w:r w:rsidRPr="002A2CAF" w:rsidDel="00BD5EEB">
                <w:rPr>
                  <w:rFonts w:ascii="Arial" w:eastAsia="Arial" w:hAnsi="Arial" w:cs="Arial"/>
                  <w:color w:val="000000"/>
                  <w:sz w:val="20"/>
                  <w:szCs w:val="20"/>
                </w:rPr>
                <w:delText>bodov</w:delText>
              </w:r>
            </w:del>
          </w:p>
          <w:p w14:paraId="3BAC7312" w14:textId="38E630AA" w:rsidR="002A2CAF" w:rsidRPr="002A2CAF" w:rsidDel="00BD5EEB" w:rsidRDefault="002A2CAF" w:rsidP="00C1012F">
            <w:pPr>
              <w:widowControl w:val="0"/>
              <w:tabs>
                <w:tab w:val="left" w:pos="567"/>
                <w:tab w:val="left" w:pos="851"/>
                <w:tab w:val="left" w:pos="1134"/>
                <w:tab w:val="left" w:pos="1485"/>
              </w:tabs>
              <w:spacing w:after="0" w:line="240" w:lineRule="auto"/>
              <w:jc w:val="both"/>
              <w:rPr>
                <w:del w:id="230" w:author="Autor"/>
                <w:rFonts w:ascii="Arial" w:eastAsia="Arial" w:hAnsi="Arial" w:cs="Arial"/>
                <w:color w:val="000000"/>
                <w:sz w:val="20"/>
                <w:szCs w:val="20"/>
              </w:rPr>
            </w:pPr>
            <w:del w:id="231" w:author="Autor">
              <w:r w:rsidRPr="002A2CAF" w:rsidDel="00BD5EEB">
                <w:rPr>
                  <w:rFonts w:ascii="Arial" w:eastAsia="Arial" w:hAnsi="Arial" w:cs="Arial"/>
                  <w:color w:val="000000"/>
                  <w:sz w:val="20"/>
                  <w:szCs w:val="20"/>
                </w:rPr>
                <w:delText>Maximálny počet hodnotených kompletov</w:delText>
              </w:r>
              <w:r w:rsidR="00420C98" w:rsidDel="00BD5EEB">
                <w:rPr>
                  <w:rFonts w:ascii="Arial" w:eastAsia="Arial" w:hAnsi="Arial" w:cs="Arial"/>
                  <w:color w:val="000000"/>
                  <w:sz w:val="20"/>
                  <w:szCs w:val="20"/>
                </w:rPr>
                <w:delText xml:space="preserve"> </w:delText>
              </w:r>
              <w:r w:rsidRPr="002A2CAF" w:rsidDel="00BD5EEB">
                <w:rPr>
                  <w:rFonts w:ascii="Arial" w:eastAsia="Arial" w:hAnsi="Arial" w:cs="Arial"/>
                  <w:color w:val="000000"/>
                  <w:sz w:val="20"/>
                  <w:szCs w:val="20"/>
                </w:rPr>
                <w:delText>2 ks</w:delText>
              </w:r>
            </w:del>
          </w:p>
        </w:tc>
      </w:tr>
    </w:tbl>
    <w:p w14:paraId="3783A166" w14:textId="09D9C041" w:rsidR="002A2CAF" w:rsidDel="00BD5EEB" w:rsidRDefault="002A2CAF" w:rsidP="00C1012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del w:id="232" w:author="Autor"/>
          <w:rFonts w:ascii="Arial" w:eastAsia="Arial" w:hAnsi="Arial" w:cs="Arial"/>
          <w:color w:val="000000"/>
          <w:sz w:val="20"/>
          <w:szCs w:val="20"/>
        </w:rPr>
      </w:pPr>
    </w:p>
    <w:p w14:paraId="731FCCF9" w14:textId="6094E747" w:rsidR="0082326C" w:rsidRPr="0082326C" w:rsidDel="00BD5EEB" w:rsidRDefault="0082326C" w:rsidP="00C1012F">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33" w:author="Autor"/>
          <w:rFonts w:ascii="Arial" w:eastAsia="Arial" w:hAnsi="Arial" w:cs="Arial"/>
          <w:color w:val="000000"/>
          <w:sz w:val="20"/>
          <w:szCs w:val="20"/>
        </w:rPr>
      </w:pPr>
      <w:del w:id="234" w:author="Autor">
        <w:r w:rsidDel="00BD5EEB">
          <w:rPr>
            <w:rFonts w:ascii="Arial" w:eastAsia="Arial" w:hAnsi="Arial" w:cs="Arial"/>
            <w:color w:val="000000"/>
            <w:sz w:val="20"/>
            <w:szCs w:val="20"/>
          </w:rPr>
          <w:delText>3.3</w:delText>
        </w:r>
        <w:r w:rsidDel="00BD5EEB">
          <w:rPr>
            <w:rFonts w:ascii="Arial" w:eastAsia="Arial" w:hAnsi="Arial" w:cs="Arial"/>
            <w:color w:val="000000"/>
            <w:sz w:val="20"/>
            <w:szCs w:val="20"/>
          </w:rPr>
          <w:tab/>
        </w:r>
      </w:del>
      <w:r>
        <w:rPr>
          <w:rFonts w:ascii="Arial" w:eastAsia="Arial" w:hAnsi="Arial" w:cs="Arial"/>
          <w:color w:val="000000"/>
          <w:sz w:val="20"/>
          <w:szCs w:val="20"/>
        </w:rPr>
        <w:tab/>
      </w:r>
      <w:del w:id="235" w:author="Autor">
        <w:r w:rsidRPr="0082326C" w:rsidDel="00BD5EEB">
          <w:rPr>
            <w:rFonts w:ascii="Arial" w:eastAsia="Arial" w:hAnsi="Arial" w:cs="Arial"/>
            <w:color w:val="000000"/>
            <w:sz w:val="20"/>
            <w:szCs w:val="20"/>
          </w:rPr>
          <w:delText xml:space="preserve">Spôsob výpočtu bodov pre </w:delText>
        </w:r>
        <w:r w:rsidR="00F06B71" w:rsidDel="00BD5EEB">
          <w:rPr>
            <w:rFonts w:ascii="Arial" w:eastAsia="Arial" w:hAnsi="Arial" w:cs="Arial"/>
            <w:color w:val="000000"/>
            <w:sz w:val="20"/>
            <w:szCs w:val="20"/>
          </w:rPr>
          <w:delText>Pravidlo P2</w:delText>
        </w:r>
        <w:r w:rsidRPr="0082326C" w:rsidDel="00BD5EEB">
          <w:rPr>
            <w:rFonts w:ascii="Arial" w:eastAsia="Arial" w:hAnsi="Arial" w:cs="Arial"/>
            <w:color w:val="000000"/>
            <w:sz w:val="20"/>
            <w:szCs w:val="20"/>
          </w:rPr>
          <w:delText xml:space="preserve"> Kľúčové strojové vybavenie</w:delText>
        </w:r>
        <w:r w:rsidR="00F06B71" w:rsidDel="00BD5EEB">
          <w:rPr>
            <w:rFonts w:ascii="Arial" w:eastAsia="Arial" w:hAnsi="Arial" w:cs="Arial"/>
            <w:color w:val="000000"/>
            <w:sz w:val="20"/>
            <w:szCs w:val="20"/>
          </w:rPr>
          <w:delText>:</w:delText>
        </w:r>
      </w:del>
    </w:p>
    <w:p w14:paraId="26076D69" w14:textId="284CF21F"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36" w:author="Autor"/>
          <w:rFonts w:ascii="Arial" w:eastAsia="Arial" w:hAnsi="Arial" w:cs="Arial"/>
          <w:b/>
          <w:color w:val="000000"/>
          <w:sz w:val="20"/>
          <w:szCs w:val="20"/>
        </w:rPr>
        <w:pPrChange w:id="237" w:author="Autor">
          <w:pPr>
            <w:widowControl w:val="0"/>
            <w:pBdr>
              <w:top w:val="nil"/>
              <w:left w:val="nil"/>
              <w:bottom w:val="nil"/>
              <w:right w:val="nil"/>
              <w:between w:val="nil"/>
            </w:pBdr>
            <w:tabs>
              <w:tab w:val="left" w:pos="567"/>
              <w:tab w:val="left" w:pos="709"/>
              <w:tab w:val="left" w:pos="1134"/>
              <w:tab w:val="left" w:pos="1276"/>
            </w:tabs>
            <w:spacing w:after="0" w:line="240" w:lineRule="auto"/>
            <w:jc w:val="both"/>
          </w:pPr>
        </w:pPrChange>
      </w:pPr>
      <w:del w:id="238" w:author="Autor">
        <w:r w:rsidDel="00BD5EEB">
          <w:rPr>
            <w:rFonts w:ascii="Arial" w:eastAsia="Arial" w:hAnsi="Arial" w:cs="Arial"/>
            <w:b/>
            <w:color w:val="000000"/>
            <w:sz w:val="20"/>
            <w:szCs w:val="20"/>
          </w:rPr>
          <w:tab/>
        </w:r>
        <w:r w:rsidDel="00BD5EEB">
          <w:rPr>
            <w:rFonts w:ascii="Arial" w:eastAsia="Arial" w:hAnsi="Arial" w:cs="Arial"/>
            <w:b/>
            <w:color w:val="000000"/>
            <w:sz w:val="20"/>
            <w:szCs w:val="20"/>
          </w:rPr>
          <w:tab/>
        </w:r>
        <w:r w:rsidRPr="0082326C" w:rsidDel="00BD5EEB">
          <w:rPr>
            <w:rFonts w:ascii="Arial" w:eastAsia="Arial" w:hAnsi="Arial" w:cs="Arial"/>
            <w:b/>
            <w:color w:val="000000"/>
            <w:sz w:val="20"/>
            <w:szCs w:val="20"/>
          </w:rPr>
          <w:delText>K2,1 = (RSi / RSmax) x 100</w:delText>
        </w:r>
      </w:del>
    </w:p>
    <w:p w14:paraId="05FD1FDA" w14:textId="2AF15938"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39" w:author="Autor"/>
          <w:rFonts w:ascii="Arial" w:eastAsia="Arial" w:hAnsi="Arial" w:cs="Arial"/>
          <w:b/>
          <w:color w:val="000000"/>
          <w:sz w:val="20"/>
          <w:szCs w:val="20"/>
        </w:rPr>
        <w:pPrChange w:id="240" w:author="Autor">
          <w:pPr>
            <w:widowControl w:val="0"/>
            <w:pBdr>
              <w:top w:val="nil"/>
              <w:left w:val="nil"/>
              <w:bottom w:val="nil"/>
              <w:right w:val="nil"/>
              <w:between w:val="nil"/>
            </w:pBdr>
            <w:tabs>
              <w:tab w:val="left" w:pos="567"/>
              <w:tab w:val="left" w:pos="851"/>
              <w:tab w:val="left" w:pos="1134"/>
              <w:tab w:val="left" w:pos="1276"/>
            </w:tabs>
            <w:spacing w:after="0" w:line="240" w:lineRule="auto"/>
            <w:jc w:val="both"/>
          </w:pPr>
        </w:pPrChange>
      </w:pPr>
    </w:p>
    <w:p w14:paraId="5ABBA557" w14:textId="620E9377"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41" w:author="Autor"/>
          <w:rFonts w:ascii="Arial" w:eastAsia="Arial" w:hAnsi="Arial" w:cs="Arial"/>
          <w:color w:val="000000"/>
          <w:sz w:val="20"/>
          <w:szCs w:val="20"/>
        </w:rPr>
        <w:pPrChange w:id="242"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43" w:author="Autor">
        <w:r w:rsidRPr="0082326C" w:rsidDel="00BD5EEB">
          <w:rPr>
            <w:rFonts w:ascii="Arial" w:eastAsia="Arial" w:hAnsi="Arial" w:cs="Arial"/>
            <w:color w:val="000000"/>
            <w:sz w:val="20"/>
            <w:szCs w:val="20"/>
          </w:rPr>
          <w:delText>pričom:</w:delText>
        </w:r>
      </w:del>
    </w:p>
    <w:p w14:paraId="6BC2EED1" w14:textId="37E91DE2"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44" w:author="Autor"/>
          <w:rFonts w:ascii="Arial" w:eastAsia="Arial" w:hAnsi="Arial" w:cs="Arial"/>
          <w:color w:val="000000"/>
          <w:sz w:val="20"/>
          <w:szCs w:val="20"/>
        </w:rPr>
        <w:pPrChange w:id="245"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46" w:author="Autor">
        <w:r w:rsidRPr="0082326C" w:rsidDel="00BD5EEB">
          <w:rPr>
            <w:rFonts w:ascii="Arial" w:eastAsia="Arial" w:hAnsi="Arial" w:cs="Arial"/>
            <w:color w:val="000000"/>
            <w:sz w:val="20"/>
            <w:szCs w:val="20"/>
          </w:rPr>
          <w:delText xml:space="preserve">K2,1 - Počet bodov, ktoré získa </w:delText>
        </w:r>
        <w:r w:rsidR="00284906" w:rsidDel="00BD5EEB">
          <w:rPr>
            <w:rFonts w:ascii="Arial" w:eastAsia="Arial" w:hAnsi="Arial" w:cs="Arial"/>
            <w:color w:val="000000"/>
            <w:sz w:val="20"/>
            <w:szCs w:val="20"/>
          </w:rPr>
          <w:delText>p</w:delText>
        </w:r>
        <w:r w:rsidRPr="0082326C" w:rsidDel="00BD5EEB">
          <w:rPr>
            <w:rFonts w:ascii="Arial" w:eastAsia="Arial" w:hAnsi="Arial" w:cs="Arial"/>
            <w:color w:val="000000"/>
            <w:sz w:val="20"/>
            <w:szCs w:val="20"/>
          </w:rPr>
          <w:delText xml:space="preserve">onuka vyhodnocovaného </w:delText>
        </w:r>
        <w:r w:rsidR="00F06B71" w:rsidDel="00BD5EEB">
          <w:rPr>
            <w:rFonts w:ascii="Arial" w:eastAsia="Arial" w:hAnsi="Arial" w:cs="Arial"/>
            <w:color w:val="000000"/>
            <w:sz w:val="20"/>
            <w:szCs w:val="20"/>
          </w:rPr>
          <w:delText>z</w:delText>
        </w:r>
        <w:r w:rsidRPr="0082326C" w:rsidDel="00BD5EEB">
          <w:rPr>
            <w:rFonts w:ascii="Arial" w:eastAsia="Arial" w:hAnsi="Arial" w:cs="Arial"/>
            <w:color w:val="000000"/>
            <w:sz w:val="20"/>
            <w:szCs w:val="20"/>
          </w:rPr>
          <w:delText>áujemcu po uplatnení daného</w:delText>
        </w:r>
        <w:r w:rsidDel="00BD5EEB">
          <w:rPr>
            <w:rFonts w:ascii="Arial" w:eastAsia="Arial" w:hAnsi="Arial" w:cs="Arial"/>
            <w:color w:val="000000"/>
            <w:sz w:val="20"/>
            <w:szCs w:val="20"/>
          </w:rPr>
          <w:delText xml:space="preserve"> </w:delText>
        </w:r>
        <w:r w:rsidRPr="0082326C" w:rsidDel="00BD5EEB">
          <w:rPr>
            <w:rFonts w:ascii="Arial" w:eastAsia="Arial" w:hAnsi="Arial" w:cs="Arial"/>
            <w:color w:val="000000"/>
            <w:sz w:val="20"/>
            <w:szCs w:val="20"/>
          </w:rPr>
          <w:delText>vzorca</w:delText>
        </w:r>
      </w:del>
    </w:p>
    <w:p w14:paraId="3050BD91" w14:textId="0CC17ADE"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47" w:author="Autor"/>
          <w:rFonts w:ascii="Arial" w:eastAsia="Arial" w:hAnsi="Arial" w:cs="Arial"/>
          <w:color w:val="000000"/>
          <w:sz w:val="20"/>
          <w:szCs w:val="20"/>
        </w:rPr>
        <w:pPrChange w:id="248"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49" w:author="Autor">
        <w:r w:rsidRPr="0082326C" w:rsidDel="00BD5EEB">
          <w:rPr>
            <w:rFonts w:ascii="Arial" w:eastAsia="Arial" w:hAnsi="Arial" w:cs="Arial"/>
            <w:color w:val="000000"/>
            <w:sz w:val="20"/>
            <w:szCs w:val="20"/>
          </w:rPr>
          <w:delText>RSi – Súčet bodov za množstvo uvedených kľúčových strojov</w:delText>
        </w:r>
      </w:del>
    </w:p>
    <w:p w14:paraId="24851E0C" w14:textId="01AA9365"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50" w:author="Autor"/>
          <w:rFonts w:ascii="Arial" w:eastAsia="Arial" w:hAnsi="Arial" w:cs="Arial"/>
          <w:color w:val="000000"/>
          <w:sz w:val="20"/>
          <w:szCs w:val="20"/>
        </w:rPr>
        <w:pPrChange w:id="251"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52" w:author="Autor">
        <w:r w:rsidRPr="0082326C" w:rsidDel="00BD5EEB">
          <w:rPr>
            <w:rFonts w:ascii="Arial" w:eastAsia="Arial" w:hAnsi="Arial" w:cs="Arial"/>
            <w:color w:val="000000"/>
            <w:sz w:val="20"/>
            <w:szCs w:val="20"/>
          </w:rPr>
          <w:delText xml:space="preserve">RSmax – Maximálny počet bodov, </w:delText>
        </w:r>
        <w:r w:rsidRPr="0082326C" w:rsidDel="00BD5EEB">
          <w:rPr>
            <w:rFonts w:ascii="Arial" w:eastAsia="Arial" w:hAnsi="Arial" w:cs="Arial"/>
            <w:b/>
            <w:color w:val="000000"/>
            <w:sz w:val="20"/>
            <w:szCs w:val="20"/>
          </w:rPr>
          <w:delText>RSmax = 100</w:delText>
        </w:r>
      </w:del>
    </w:p>
    <w:p w14:paraId="6ED2936F" w14:textId="025F75AB"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53" w:author="Autor"/>
          <w:rFonts w:ascii="Arial" w:eastAsia="Arial" w:hAnsi="Arial" w:cs="Arial"/>
          <w:color w:val="000000"/>
          <w:sz w:val="20"/>
          <w:szCs w:val="20"/>
        </w:rPr>
        <w:pPrChange w:id="254"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55" w:author="Autor">
        <w:r w:rsidRPr="0082326C" w:rsidDel="00BD5EEB">
          <w:rPr>
            <w:rFonts w:ascii="Arial" w:eastAsia="Arial" w:hAnsi="Arial" w:cs="Arial"/>
            <w:color w:val="000000"/>
            <w:sz w:val="20"/>
            <w:szCs w:val="20"/>
          </w:rPr>
          <w:delText>Výsledný počet bodov sa zaokrúhli na 2 desatinné miesta</w:delText>
        </w:r>
      </w:del>
    </w:p>
    <w:p w14:paraId="1F6EFA05" w14:textId="2331CC7F"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56" w:author="Autor"/>
          <w:rFonts w:ascii="Arial" w:eastAsia="Arial" w:hAnsi="Arial" w:cs="Arial"/>
          <w:color w:val="000000"/>
          <w:sz w:val="20"/>
          <w:szCs w:val="20"/>
        </w:rPr>
        <w:pPrChange w:id="257"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p>
    <w:p w14:paraId="7F7A4C7B" w14:textId="703FFD60"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58" w:author="Autor"/>
          <w:rFonts w:ascii="Arial" w:eastAsia="Arial" w:hAnsi="Arial" w:cs="Arial"/>
          <w:color w:val="000000"/>
          <w:sz w:val="20"/>
          <w:szCs w:val="20"/>
        </w:rPr>
        <w:pPrChange w:id="259"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60" w:author="Autor">
        <w:r w:rsidRPr="0082326C" w:rsidDel="00BD5EEB">
          <w:rPr>
            <w:rFonts w:ascii="Arial" w:eastAsia="Arial" w:hAnsi="Arial" w:cs="Arial"/>
            <w:color w:val="000000"/>
            <w:sz w:val="20"/>
            <w:szCs w:val="20"/>
          </w:rPr>
          <w:delText xml:space="preserve">Záujemcovi sa pridelia body v zmysle stanoveného </w:delText>
        </w:r>
        <w:r w:rsidDel="00BD5EEB">
          <w:rPr>
            <w:rFonts w:ascii="Arial" w:eastAsia="Arial" w:hAnsi="Arial" w:cs="Arial"/>
            <w:color w:val="000000"/>
            <w:sz w:val="20"/>
            <w:szCs w:val="20"/>
          </w:rPr>
          <w:delText>pravidla</w:delText>
        </w:r>
        <w:r w:rsidRPr="0082326C" w:rsidDel="00BD5EEB">
          <w:rPr>
            <w:rFonts w:ascii="Arial" w:eastAsia="Arial" w:hAnsi="Arial" w:cs="Arial"/>
            <w:color w:val="000000"/>
            <w:sz w:val="20"/>
            <w:szCs w:val="20"/>
          </w:rPr>
          <w:delText xml:space="preserve"> a výsledná hodnota </w:delText>
        </w:r>
        <w:r w:rsidDel="00BD5EEB">
          <w:rPr>
            <w:rFonts w:ascii="Arial" w:eastAsia="Arial" w:hAnsi="Arial" w:cs="Arial"/>
            <w:color w:val="000000"/>
            <w:sz w:val="20"/>
            <w:szCs w:val="20"/>
          </w:rPr>
          <w:delText>Pravidla</w:delText>
        </w:r>
        <w:r w:rsidRPr="0082326C" w:rsidDel="00BD5EEB">
          <w:rPr>
            <w:rFonts w:ascii="Arial" w:eastAsia="Arial" w:hAnsi="Arial" w:cs="Arial"/>
            <w:color w:val="000000"/>
            <w:sz w:val="20"/>
            <w:szCs w:val="20"/>
          </w:rPr>
          <w:delText xml:space="preserve"> </w:delText>
        </w:r>
        <w:r w:rsidDel="00BD5EEB">
          <w:rPr>
            <w:rFonts w:ascii="Arial" w:eastAsia="Arial" w:hAnsi="Arial" w:cs="Arial"/>
            <w:color w:val="000000"/>
            <w:sz w:val="20"/>
            <w:szCs w:val="20"/>
          </w:rPr>
          <w:delText xml:space="preserve">P2 </w:delText>
        </w:r>
        <w:r w:rsidRPr="0082326C" w:rsidDel="00BD5EEB">
          <w:rPr>
            <w:rFonts w:ascii="Arial" w:eastAsia="Arial" w:hAnsi="Arial" w:cs="Arial"/>
            <w:color w:val="000000"/>
            <w:sz w:val="20"/>
            <w:szCs w:val="20"/>
          </w:rPr>
          <w:delText>sa určí podľa vzorca:</w:delText>
        </w:r>
      </w:del>
    </w:p>
    <w:p w14:paraId="11D51381" w14:textId="135D9F66"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61" w:author="Autor"/>
          <w:rFonts w:ascii="Arial" w:eastAsia="Arial" w:hAnsi="Arial" w:cs="Arial"/>
          <w:b/>
          <w:color w:val="000000"/>
          <w:sz w:val="20"/>
          <w:szCs w:val="20"/>
        </w:rPr>
        <w:pPrChange w:id="262"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63" w:author="Autor">
        <w:r w:rsidRPr="0082326C" w:rsidDel="00BD5EEB">
          <w:rPr>
            <w:rFonts w:ascii="Arial" w:eastAsia="Arial" w:hAnsi="Arial" w:cs="Arial"/>
            <w:b/>
            <w:color w:val="000000"/>
            <w:sz w:val="20"/>
            <w:szCs w:val="20"/>
          </w:rPr>
          <w:delText>K2 = K</w:delText>
        </w:r>
        <w:r w:rsidR="001045B8" w:rsidDel="00BD5EEB">
          <w:rPr>
            <w:rFonts w:ascii="Arial" w:eastAsia="Arial" w:hAnsi="Arial" w:cs="Arial"/>
            <w:b/>
            <w:color w:val="000000"/>
            <w:sz w:val="20"/>
            <w:szCs w:val="20"/>
          </w:rPr>
          <w:delText>2,1</w:delText>
        </w:r>
        <w:r w:rsidRPr="0082326C" w:rsidDel="00BD5EEB">
          <w:rPr>
            <w:rFonts w:ascii="Arial" w:eastAsia="Arial" w:hAnsi="Arial" w:cs="Arial"/>
            <w:b/>
            <w:color w:val="000000"/>
            <w:sz w:val="20"/>
            <w:szCs w:val="20"/>
          </w:rPr>
          <w:delText xml:space="preserve"> x 55</w:delText>
        </w:r>
        <w:r w:rsidR="001045B8" w:rsidDel="00BD5EEB">
          <w:rPr>
            <w:rFonts w:ascii="Arial" w:eastAsia="Arial" w:hAnsi="Arial" w:cs="Arial"/>
            <w:b/>
            <w:color w:val="000000"/>
            <w:sz w:val="20"/>
            <w:szCs w:val="20"/>
          </w:rPr>
          <w:delText xml:space="preserve"> </w:delText>
        </w:r>
        <w:r w:rsidRPr="0082326C" w:rsidDel="00BD5EEB">
          <w:rPr>
            <w:rFonts w:ascii="Arial" w:eastAsia="Arial" w:hAnsi="Arial" w:cs="Arial"/>
            <w:b/>
            <w:color w:val="000000"/>
            <w:sz w:val="20"/>
            <w:szCs w:val="20"/>
          </w:rPr>
          <w:delText>%</w:delText>
        </w:r>
      </w:del>
    </w:p>
    <w:p w14:paraId="365A096A" w14:textId="114202F1"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64" w:author="Autor"/>
          <w:rFonts w:ascii="Arial" w:eastAsia="Arial" w:hAnsi="Arial" w:cs="Arial"/>
          <w:color w:val="000000"/>
          <w:sz w:val="20"/>
          <w:szCs w:val="20"/>
        </w:rPr>
        <w:pPrChange w:id="265"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66" w:author="Autor">
        <w:r w:rsidRPr="0082326C" w:rsidDel="00BD5EEB">
          <w:rPr>
            <w:rFonts w:ascii="Arial" w:eastAsia="Arial" w:hAnsi="Arial" w:cs="Arial"/>
            <w:color w:val="000000"/>
            <w:sz w:val="20"/>
            <w:szCs w:val="20"/>
          </w:rPr>
          <w:delText>pričom:</w:delText>
        </w:r>
      </w:del>
    </w:p>
    <w:p w14:paraId="37280146" w14:textId="3D3777A2"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67" w:author="Autor"/>
          <w:rFonts w:ascii="Arial" w:eastAsia="Arial" w:hAnsi="Arial" w:cs="Arial"/>
          <w:color w:val="000000"/>
          <w:sz w:val="20"/>
          <w:szCs w:val="20"/>
        </w:rPr>
        <w:pPrChange w:id="268"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69" w:author="Autor">
        <w:r w:rsidRPr="0082326C" w:rsidDel="00BD5EEB">
          <w:rPr>
            <w:rFonts w:ascii="Arial" w:eastAsia="Arial" w:hAnsi="Arial" w:cs="Arial"/>
            <w:color w:val="000000"/>
            <w:sz w:val="20"/>
            <w:szCs w:val="20"/>
          </w:rPr>
          <w:delText>K2</w:delText>
        </w:r>
        <w:r w:rsidR="001045B8" w:rsidDel="00BD5EEB">
          <w:rPr>
            <w:rFonts w:ascii="Arial" w:eastAsia="Arial" w:hAnsi="Arial" w:cs="Arial"/>
            <w:color w:val="000000"/>
            <w:sz w:val="20"/>
            <w:szCs w:val="20"/>
          </w:rPr>
          <w:delText xml:space="preserve"> - </w:delText>
        </w:r>
        <w:r w:rsidRPr="0082326C" w:rsidDel="00BD5EEB">
          <w:rPr>
            <w:rFonts w:ascii="Arial" w:eastAsia="Arial" w:hAnsi="Arial" w:cs="Arial"/>
            <w:color w:val="000000"/>
            <w:sz w:val="20"/>
            <w:szCs w:val="20"/>
          </w:rPr>
          <w:delText xml:space="preserve">Vyhodnotenie </w:delText>
        </w:r>
        <w:r w:rsidR="00F06B71" w:rsidDel="00BD5EEB">
          <w:rPr>
            <w:rFonts w:ascii="Arial" w:eastAsia="Arial" w:hAnsi="Arial" w:cs="Arial"/>
            <w:color w:val="000000"/>
            <w:sz w:val="20"/>
            <w:szCs w:val="20"/>
          </w:rPr>
          <w:delText>Pravidla P2</w:delText>
        </w:r>
        <w:r w:rsidRPr="0082326C" w:rsidDel="00BD5EEB">
          <w:rPr>
            <w:rFonts w:ascii="Arial" w:eastAsia="Arial" w:hAnsi="Arial" w:cs="Arial"/>
            <w:color w:val="000000"/>
            <w:sz w:val="20"/>
            <w:szCs w:val="20"/>
          </w:rPr>
          <w:delText xml:space="preserve"> daného </w:delText>
        </w:r>
        <w:r w:rsidDel="00BD5EEB">
          <w:rPr>
            <w:rFonts w:ascii="Arial" w:eastAsia="Arial" w:hAnsi="Arial" w:cs="Arial"/>
            <w:color w:val="000000"/>
            <w:sz w:val="20"/>
            <w:szCs w:val="20"/>
          </w:rPr>
          <w:delText>z</w:delText>
        </w:r>
        <w:r w:rsidRPr="0082326C" w:rsidDel="00BD5EEB">
          <w:rPr>
            <w:rFonts w:ascii="Arial" w:eastAsia="Arial" w:hAnsi="Arial" w:cs="Arial"/>
            <w:color w:val="000000"/>
            <w:sz w:val="20"/>
            <w:szCs w:val="20"/>
          </w:rPr>
          <w:delText>áujemcu</w:delText>
        </w:r>
      </w:del>
    </w:p>
    <w:p w14:paraId="14C5A523" w14:textId="7D026570"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70" w:author="Autor"/>
          <w:rFonts w:ascii="Arial" w:eastAsia="Arial" w:hAnsi="Arial" w:cs="Arial"/>
          <w:color w:val="000000"/>
          <w:sz w:val="20"/>
          <w:szCs w:val="20"/>
        </w:rPr>
        <w:pPrChange w:id="271"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72" w:author="Autor">
        <w:r w:rsidRPr="0082326C" w:rsidDel="00BD5EEB">
          <w:rPr>
            <w:rFonts w:ascii="Arial" w:eastAsia="Arial" w:hAnsi="Arial" w:cs="Arial"/>
            <w:color w:val="000000"/>
            <w:sz w:val="20"/>
            <w:szCs w:val="20"/>
          </w:rPr>
          <w:delText>K</w:delText>
        </w:r>
        <w:r w:rsidR="001045B8" w:rsidDel="00BD5EEB">
          <w:rPr>
            <w:rFonts w:ascii="Arial" w:eastAsia="Arial" w:hAnsi="Arial" w:cs="Arial"/>
            <w:color w:val="000000"/>
            <w:sz w:val="20"/>
            <w:szCs w:val="20"/>
          </w:rPr>
          <w:delText xml:space="preserve">2,1 - </w:delText>
        </w:r>
        <w:r w:rsidRPr="0082326C" w:rsidDel="00BD5EEB">
          <w:rPr>
            <w:rFonts w:ascii="Arial" w:eastAsia="Arial" w:hAnsi="Arial" w:cs="Arial"/>
            <w:color w:val="000000"/>
            <w:sz w:val="20"/>
            <w:szCs w:val="20"/>
          </w:rPr>
          <w:delText xml:space="preserve">Počet bodov </w:delText>
        </w:r>
        <w:r w:rsidR="00F06B71" w:rsidDel="00BD5EEB">
          <w:rPr>
            <w:rFonts w:ascii="Arial" w:eastAsia="Arial" w:hAnsi="Arial" w:cs="Arial"/>
            <w:color w:val="000000"/>
            <w:sz w:val="20"/>
            <w:szCs w:val="20"/>
          </w:rPr>
          <w:delText>z</w:delText>
        </w:r>
        <w:r w:rsidRPr="0082326C" w:rsidDel="00BD5EEB">
          <w:rPr>
            <w:rFonts w:ascii="Arial" w:eastAsia="Arial" w:hAnsi="Arial" w:cs="Arial"/>
            <w:color w:val="000000"/>
            <w:sz w:val="20"/>
            <w:szCs w:val="20"/>
          </w:rPr>
          <w:delText>áujemcu za kritérium Kľúčové strojové vybavenie</w:delText>
        </w:r>
      </w:del>
    </w:p>
    <w:p w14:paraId="7D5CE6DC" w14:textId="30E7D5C5"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73" w:author="Autor"/>
          <w:rFonts w:ascii="Arial" w:eastAsia="Arial" w:hAnsi="Arial" w:cs="Arial"/>
          <w:color w:val="000000"/>
          <w:sz w:val="20"/>
          <w:szCs w:val="20"/>
        </w:rPr>
        <w:pPrChange w:id="274"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75" w:author="Autor">
        <w:r w:rsidRPr="0082326C" w:rsidDel="00BD5EEB">
          <w:rPr>
            <w:rFonts w:ascii="Arial" w:eastAsia="Arial" w:hAnsi="Arial" w:cs="Arial"/>
            <w:color w:val="000000"/>
            <w:sz w:val="20"/>
            <w:szCs w:val="20"/>
          </w:rPr>
          <w:delText>55</w:delText>
        </w:r>
        <w:r w:rsidR="001045B8" w:rsidDel="00BD5EEB">
          <w:rPr>
            <w:rFonts w:ascii="Arial" w:eastAsia="Arial" w:hAnsi="Arial" w:cs="Arial"/>
            <w:color w:val="000000"/>
            <w:sz w:val="20"/>
            <w:szCs w:val="20"/>
          </w:rPr>
          <w:delText xml:space="preserve"> </w:delText>
        </w:r>
        <w:r w:rsidRPr="0082326C" w:rsidDel="00BD5EEB">
          <w:rPr>
            <w:rFonts w:ascii="Arial" w:eastAsia="Arial" w:hAnsi="Arial" w:cs="Arial"/>
            <w:color w:val="000000"/>
            <w:sz w:val="20"/>
            <w:szCs w:val="20"/>
          </w:rPr>
          <w:delText>%</w:delText>
        </w:r>
        <w:r w:rsidR="001045B8" w:rsidDel="00BD5EEB">
          <w:rPr>
            <w:rFonts w:ascii="Arial" w:eastAsia="Arial" w:hAnsi="Arial" w:cs="Arial"/>
            <w:color w:val="000000"/>
            <w:sz w:val="20"/>
            <w:szCs w:val="20"/>
          </w:rPr>
          <w:delText xml:space="preserve"> -</w:delText>
        </w:r>
        <w:r w:rsidRPr="0082326C" w:rsidDel="00BD5EEB">
          <w:rPr>
            <w:rFonts w:ascii="Arial" w:eastAsia="Arial" w:hAnsi="Arial" w:cs="Arial"/>
            <w:color w:val="000000"/>
            <w:sz w:val="20"/>
            <w:szCs w:val="20"/>
          </w:rPr>
          <w:delText xml:space="preserve"> Váha </w:delText>
        </w:r>
        <w:r w:rsidR="00F06B71" w:rsidDel="00BD5EEB">
          <w:rPr>
            <w:rFonts w:ascii="Arial" w:eastAsia="Arial" w:hAnsi="Arial" w:cs="Arial"/>
            <w:color w:val="000000"/>
            <w:sz w:val="20"/>
            <w:szCs w:val="20"/>
          </w:rPr>
          <w:delText>Pravidla P</w:delText>
        </w:r>
        <w:r w:rsidRPr="0082326C" w:rsidDel="00BD5EEB">
          <w:rPr>
            <w:rFonts w:ascii="Arial" w:eastAsia="Arial" w:hAnsi="Arial" w:cs="Arial"/>
            <w:color w:val="000000"/>
            <w:sz w:val="20"/>
            <w:szCs w:val="20"/>
          </w:rPr>
          <w:delText>2 vyjadrená v %</w:delText>
        </w:r>
      </w:del>
    </w:p>
    <w:p w14:paraId="70117A22" w14:textId="02EA09BA" w:rsidR="0082326C" w:rsidRPr="0082326C" w:rsidDel="00BD5EEB"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del w:id="276" w:author="Autor"/>
          <w:rFonts w:ascii="Arial" w:eastAsia="Arial" w:hAnsi="Arial" w:cs="Arial"/>
          <w:color w:val="000000"/>
          <w:sz w:val="20"/>
          <w:szCs w:val="20"/>
        </w:rPr>
        <w:pPrChange w:id="277" w:author="Autor">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pPr>
        </w:pPrChange>
      </w:pPr>
      <w:del w:id="278" w:author="Autor">
        <w:r w:rsidRPr="0082326C" w:rsidDel="00BD5EEB">
          <w:rPr>
            <w:rFonts w:ascii="Arial" w:eastAsia="Arial" w:hAnsi="Arial" w:cs="Arial"/>
            <w:color w:val="000000"/>
            <w:sz w:val="20"/>
            <w:szCs w:val="20"/>
          </w:rPr>
          <w:delText>Výsledný počet bodov sa zaokrúhli na 2 desatinné miesta.</w:delText>
        </w:r>
      </w:del>
    </w:p>
    <w:p w14:paraId="06BDED20" w14:textId="77777777" w:rsidR="0082326C" w:rsidRPr="002A2CAF" w:rsidRDefault="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Change w:id="279" w:author="Autor">
          <w:pPr>
            <w:widowControl w:val="0"/>
            <w:pBdr>
              <w:top w:val="nil"/>
              <w:left w:val="nil"/>
              <w:bottom w:val="nil"/>
              <w:right w:val="nil"/>
              <w:between w:val="nil"/>
            </w:pBdr>
            <w:tabs>
              <w:tab w:val="left" w:pos="567"/>
              <w:tab w:val="left" w:pos="851"/>
              <w:tab w:val="left" w:pos="1134"/>
              <w:tab w:val="left" w:pos="1276"/>
            </w:tabs>
            <w:spacing w:after="0" w:line="240" w:lineRule="auto"/>
            <w:jc w:val="both"/>
          </w:pPr>
        </w:pPrChange>
      </w:pPr>
    </w:p>
    <w:p w14:paraId="4FD3A5BD" w14:textId="48C78D3D" w:rsidR="002A2CAF" w:rsidRPr="002A2CAF" w:rsidRDefault="00BD5EEB" w:rsidP="0082326C">
      <w:pPr>
        <w:keepNext/>
        <w:tabs>
          <w:tab w:val="left" w:pos="284"/>
          <w:tab w:val="left" w:pos="709"/>
        </w:tabs>
        <w:spacing w:after="0" w:line="240" w:lineRule="auto"/>
        <w:jc w:val="both"/>
        <w:outlineLvl w:val="1"/>
        <w:rPr>
          <w:rFonts w:ascii="Arial" w:eastAsia="Times New Roman" w:hAnsi="Arial" w:cs="Arial"/>
          <w:b/>
          <w:sz w:val="20"/>
          <w:szCs w:val="20"/>
        </w:rPr>
      </w:pPr>
      <w:ins w:id="280" w:author="Autor">
        <w:r>
          <w:rPr>
            <w:rFonts w:ascii="Arial" w:eastAsia="Arial" w:hAnsi="Arial" w:cs="Arial"/>
            <w:b/>
            <w:color w:val="000000"/>
            <w:sz w:val="20"/>
            <w:szCs w:val="20"/>
          </w:rPr>
          <w:t>3</w:t>
        </w:r>
      </w:ins>
      <w:del w:id="281" w:author="Autor">
        <w:r w:rsidR="002A2CAF" w:rsidRPr="002A2CAF" w:rsidDel="00BD5EEB">
          <w:rPr>
            <w:rFonts w:ascii="Arial" w:eastAsia="Arial" w:hAnsi="Arial" w:cs="Arial"/>
            <w:b/>
            <w:color w:val="000000"/>
            <w:sz w:val="20"/>
            <w:szCs w:val="20"/>
          </w:rPr>
          <w:delText>4</w:delText>
        </w:r>
      </w:del>
      <w:r w:rsidR="002A2CAF"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002A2CAF" w:rsidRPr="002A2CAF">
        <w:rPr>
          <w:rFonts w:ascii="Arial" w:eastAsia="Times New Roman" w:hAnsi="Arial" w:cs="Arial"/>
          <w:b/>
          <w:sz w:val="20"/>
          <w:szCs w:val="20"/>
        </w:rPr>
        <w:t xml:space="preserve"> </w:t>
      </w:r>
      <w:r w:rsidR="0082326C">
        <w:rPr>
          <w:rFonts w:ascii="Arial" w:eastAsia="Times New Roman" w:hAnsi="Arial" w:cs="Arial"/>
          <w:b/>
          <w:sz w:val="20"/>
          <w:szCs w:val="20"/>
        </w:rPr>
        <w:t>P</w:t>
      </w:r>
      <w:ins w:id="282" w:author="Autor">
        <w:r>
          <w:rPr>
            <w:rFonts w:ascii="Arial" w:eastAsia="Times New Roman" w:hAnsi="Arial" w:cs="Arial"/>
            <w:b/>
            <w:sz w:val="20"/>
            <w:szCs w:val="20"/>
          </w:rPr>
          <w:t>2</w:t>
        </w:r>
      </w:ins>
      <w:del w:id="283" w:author="Autor">
        <w:r w:rsidR="002A2CAF" w:rsidRPr="002A2CAF" w:rsidDel="00BD5EEB">
          <w:rPr>
            <w:rFonts w:ascii="Arial" w:eastAsia="Times New Roman" w:hAnsi="Arial" w:cs="Arial"/>
            <w:b/>
            <w:sz w:val="20"/>
            <w:szCs w:val="20"/>
          </w:rPr>
          <w:delText>3</w:delText>
        </w:r>
      </w:del>
      <w:r w:rsidR="002A2CAF" w:rsidRPr="002A2CAF">
        <w:rPr>
          <w:rFonts w:ascii="Arial" w:eastAsia="Times New Roman" w:hAnsi="Arial" w:cs="Arial"/>
          <w:b/>
          <w:sz w:val="20"/>
          <w:szCs w:val="20"/>
        </w:rPr>
        <w:t xml:space="preserve"> Environmentálne hľadisko</w:t>
      </w:r>
      <w:r w:rsidR="0082326C">
        <w:rPr>
          <w:rFonts w:ascii="Arial" w:eastAsia="Times New Roman" w:hAnsi="Arial" w:cs="Arial"/>
          <w:b/>
          <w:sz w:val="20"/>
          <w:szCs w:val="20"/>
        </w:rPr>
        <w:t>:</w:t>
      </w:r>
      <w:r w:rsidR="002A2CAF" w:rsidRPr="002A2CAF">
        <w:rPr>
          <w:rFonts w:ascii="Arial" w:eastAsia="Times New Roman" w:hAnsi="Arial" w:cs="Arial"/>
          <w:b/>
          <w:sz w:val="20"/>
          <w:szCs w:val="20"/>
        </w:rPr>
        <w:t xml:space="preserve"> </w:t>
      </w:r>
    </w:p>
    <w:p w14:paraId="5D7E117B" w14:textId="622599EB" w:rsidR="0082326C"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ins w:id="284" w:author="Autor">
        <w:r>
          <w:rPr>
            <w:rFonts w:ascii="Arial" w:eastAsia="Arial" w:hAnsi="Arial" w:cs="Arial"/>
            <w:color w:val="000000"/>
            <w:sz w:val="20"/>
            <w:szCs w:val="20"/>
          </w:rPr>
          <w:t>3</w:t>
        </w:r>
      </w:ins>
      <w:del w:id="285" w:author="Autor">
        <w:r w:rsidR="002A2CAF" w:rsidRPr="002A2CAF" w:rsidDel="00BD5EEB">
          <w:rPr>
            <w:rFonts w:ascii="Arial" w:eastAsia="Arial" w:hAnsi="Arial" w:cs="Arial"/>
            <w:color w:val="000000"/>
            <w:sz w:val="20"/>
            <w:szCs w:val="20"/>
          </w:rPr>
          <w:delText>4</w:delText>
        </w:r>
      </w:del>
      <w:r w:rsidR="002A2CAF" w:rsidRPr="002A2CAF">
        <w:rPr>
          <w:rFonts w:ascii="Arial" w:eastAsia="Arial" w:hAnsi="Arial" w:cs="Arial"/>
          <w:color w:val="000000"/>
          <w:sz w:val="20"/>
          <w:szCs w:val="20"/>
        </w:rPr>
        <w:t xml:space="preserve">.1 </w:t>
      </w:r>
      <w:r w:rsidR="0082326C">
        <w:rPr>
          <w:rFonts w:ascii="Arial" w:eastAsia="Arial" w:hAnsi="Arial" w:cs="Arial"/>
          <w:color w:val="000000"/>
          <w:sz w:val="20"/>
          <w:szCs w:val="20"/>
        </w:rPr>
        <w:tab/>
      </w:r>
      <w:r w:rsidR="002A2CAF"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w:t>
      </w:r>
      <w:ins w:id="286" w:author="Autor">
        <w:r>
          <w:rPr>
            <w:rFonts w:ascii="Arial" w:eastAsia="Arial" w:hAnsi="Arial" w:cs="Arial"/>
            <w:color w:val="000000"/>
            <w:sz w:val="20"/>
            <w:szCs w:val="20"/>
          </w:rPr>
          <w:t>2</w:t>
        </w:r>
      </w:ins>
      <w:del w:id="287" w:author="Autor">
        <w:r w:rsidR="0082326C" w:rsidDel="00BD5EEB">
          <w:rPr>
            <w:rFonts w:ascii="Arial" w:eastAsia="Arial" w:hAnsi="Arial" w:cs="Arial"/>
            <w:color w:val="000000"/>
            <w:sz w:val="20"/>
            <w:szCs w:val="20"/>
          </w:rPr>
          <w:delText>3</w:delText>
        </w:r>
      </w:del>
      <w:r w:rsidR="0082326C">
        <w:rPr>
          <w:rFonts w:ascii="Arial" w:eastAsia="Arial" w:hAnsi="Arial" w:cs="Arial"/>
          <w:color w:val="000000"/>
          <w:sz w:val="20"/>
          <w:szCs w:val="20"/>
        </w:rPr>
        <w:t>:</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18E9BC01" w:rsidR="002A2CAF" w:rsidRPr="002A2CAF"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ins w:id="288" w:author="Autor">
        <w:r>
          <w:rPr>
            <w:rFonts w:ascii="Arial" w:eastAsia="Arial" w:hAnsi="Arial" w:cs="Arial"/>
            <w:color w:val="000000"/>
            <w:sz w:val="20"/>
            <w:szCs w:val="20"/>
          </w:rPr>
          <w:t>3</w:t>
        </w:r>
      </w:ins>
      <w:del w:id="289" w:author="Autor">
        <w:r w:rsidR="002A2CAF" w:rsidRPr="002A2CAF" w:rsidDel="00BD5EEB">
          <w:rPr>
            <w:rFonts w:ascii="Arial" w:eastAsia="Arial" w:hAnsi="Arial" w:cs="Arial"/>
            <w:color w:val="000000"/>
            <w:sz w:val="20"/>
            <w:szCs w:val="20"/>
          </w:rPr>
          <w:delText>4</w:delText>
        </w:r>
      </w:del>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002A2CAF"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 xml:space="preserve">predloží doklady podľa bodu </w:t>
      </w:r>
      <w:ins w:id="290" w:author="Autor">
        <w:r>
          <w:rPr>
            <w:rFonts w:ascii="Arial" w:eastAsia="Arial" w:hAnsi="Arial" w:cs="Arial"/>
            <w:color w:val="000000"/>
            <w:sz w:val="20"/>
            <w:szCs w:val="20"/>
          </w:rPr>
          <w:t>3</w:t>
        </w:r>
      </w:ins>
      <w:del w:id="291" w:author="Autor">
        <w:r w:rsidR="001045B8" w:rsidDel="00BD5EEB">
          <w:rPr>
            <w:rFonts w:ascii="Arial" w:eastAsia="Arial" w:hAnsi="Arial" w:cs="Arial"/>
            <w:color w:val="000000"/>
            <w:sz w:val="20"/>
            <w:szCs w:val="20"/>
          </w:rPr>
          <w:delText>4</w:delText>
        </w:r>
      </w:del>
      <w:r w:rsidR="001045B8">
        <w:rPr>
          <w:rFonts w:ascii="Arial" w:eastAsia="Arial" w:hAnsi="Arial" w:cs="Arial"/>
          <w:color w:val="000000"/>
          <w:sz w:val="20"/>
          <w:szCs w:val="20"/>
        </w:rPr>
        <w:t>.3.</w:t>
      </w:r>
    </w:p>
    <w:p w14:paraId="0F818AB7" w14:textId="63A6CCE6" w:rsidR="002A2CAF" w:rsidRPr="002A2CAF" w:rsidRDefault="00BD5EEB"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ins w:id="292" w:author="Autor">
        <w:r>
          <w:rPr>
            <w:rFonts w:ascii="Arial" w:eastAsia="Arial" w:hAnsi="Arial" w:cs="Arial"/>
            <w:color w:val="000000"/>
            <w:sz w:val="20"/>
            <w:szCs w:val="20"/>
          </w:rPr>
          <w:t>3</w:t>
        </w:r>
      </w:ins>
      <w:del w:id="293" w:author="Autor">
        <w:r w:rsidR="002A2CAF" w:rsidRPr="002A2CAF" w:rsidDel="00BD5EEB">
          <w:rPr>
            <w:rFonts w:ascii="Arial" w:eastAsia="Arial" w:hAnsi="Arial" w:cs="Arial"/>
            <w:color w:val="000000"/>
            <w:sz w:val="20"/>
            <w:szCs w:val="20"/>
          </w:rPr>
          <w:delText>4</w:delText>
        </w:r>
      </w:del>
      <w:r w:rsidR="002A2CAF" w:rsidRPr="002A2CAF">
        <w:rPr>
          <w:rFonts w:ascii="Arial" w:eastAsia="Arial" w:hAnsi="Arial" w:cs="Arial"/>
          <w:color w:val="000000"/>
          <w:sz w:val="20"/>
          <w:szCs w:val="20"/>
        </w:rPr>
        <w:t>.</w:t>
      </w:r>
      <w:r w:rsidR="00F06B71">
        <w:rPr>
          <w:rFonts w:ascii="Arial" w:eastAsia="Arial" w:hAnsi="Arial" w:cs="Arial"/>
          <w:color w:val="000000"/>
          <w:sz w:val="20"/>
          <w:szCs w:val="20"/>
        </w:rPr>
        <w:t>3</w:t>
      </w:r>
      <w:r w:rsidR="002A2CAF"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ins w:id="294" w:author="Autor">
        <w:r w:rsidR="00C1012F">
          <w:rPr>
            <w:rFonts w:ascii="Arial" w:eastAsia="Arial" w:hAnsi="Arial" w:cs="Arial"/>
            <w:color w:val="000000"/>
            <w:sz w:val="20"/>
            <w:szCs w:val="20"/>
          </w:rPr>
          <w:t>2</w:t>
        </w:r>
      </w:ins>
      <w:del w:id="295" w:author="Autor">
        <w:r w:rsidR="002A2CAF" w:rsidRPr="002A2CAF" w:rsidDel="00BD5EEB">
          <w:rPr>
            <w:rFonts w:ascii="Arial" w:eastAsia="Arial" w:hAnsi="Arial" w:cs="Arial"/>
            <w:color w:val="000000"/>
            <w:sz w:val="20"/>
            <w:szCs w:val="20"/>
          </w:rPr>
          <w:delText>3</w:delText>
        </w:r>
      </w:del>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5C5BFE5D" w:rsidR="002A2CAF" w:rsidRPr="002A2CAF" w:rsidRDefault="00F42CD9"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ins w:id="296" w:author="Autor">
        <w:r>
          <w:rPr>
            <w:rFonts w:ascii="Arial" w:eastAsia="Arial" w:hAnsi="Arial" w:cs="Arial"/>
            <w:color w:val="000000"/>
            <w:sz w:val="20"/>
            <w:szCs w:val="20"/>
          </w:rPr>
          <w:t>3</w:t>
        </w:r>
      </w:ins>
      <w:del w:id="297" w:author="Autor">
        <w:r w:rsidR="002A2CAF" w:rsidRPr="002A2CAF" w:rsidDel="00F42CD9">
          <w:rPr>
            <w:rFonts w:ascii="Arial" w:eastAsia="Arial" w:hAnsi="Arial" w:cs="Arial"/>
            <w:color w:val="000000"/>
            <w:sz w:val="20"/>
            <w:szCs w:val="20"/>
          </w:rPr>
          <w:delText>4</w:delText>
        </w:r>
      </w:del>
      <w:r w:rsidR="002A2CAF" w:rsidRPr="002A2CAF">
        <w:rPr>
          <w:rFonts w:ascii="Arial" w:eastAsia="Arial" w:hAnsi="Arial" w:cs="Arial"/>
          <w:color w:val="000000"/>
          <w:sz w:val="20"/>
          <w:szCs w:val="20"/>
        </w:rPr>
        <w:t>.</w:t>
      </w:r>
      <w:ins w:id="298" w:author="Autor">
        <w:r>
          <w:rPr>
            <w:rFonts w:ascii="Arial" w:eastAsia="Arial" w:hAnsi="Arial" w:cs="Arial"/>
            <w:color w:val="000000"/>
            <w:sz w:val="20"/>
            <w:szCs w:val="20"/>
          </w:rPr>
          <w:t>4</w:t>
        </w:r>
      </w:ins>
      <w:del w:id="299" w:author="Autor">
        <w:r w:rsidR="00F06B71" w:rsidDel="00F42CD9">
          <w:rPr>
            <w:rFonts w:ascii="Arial" w:eastAsia="Arial" w:hAnsi="Arial" w:cs="Arial"/>
            <w:color w:val="000000"/>
            <w:sz w:val="20"/>
            <w:szCs w:val="20"/>
          </w:rPr>
          <w:delText>3</w:delText>
        </w:r>
      </w:del>
      <w:r w:rsidR="00F06B71">
        <w:rPr>
          <w:rFonts w:ascii="Arial" w:eastAsia="Arial" w:hAnsi="Arial" w:cs="Arial"/>
          <w:color w:val="000000"/>
          <w:sz w:val="20"/>
          <w:szCs w:val="20"/>
        </w:rPr>
        <w:tab/>
      </w:r>
      <w:r w:rsidR="00F06B71">
        <w:rPr>
          <w:rFonts w:ascii="Arial" w:eastAsia="Arial" w:hAnsi="Arial" w:cs="Arial"/>
          <w:color w:val="000000"/>
          <w:sz w:val="20"/>
          <w:szCs w:val="20"/>
        </w:rPr>
        <w:tab/>
      </w:r>
      <w:r w:rsidR="002A2CAF"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w:t>
      </w:r>
      <w:ins w:id="300" w:author="Autor">
        <w:r>
          <w:rPr>
            <w:rFonts w:ascii="Arial" w:eastAsia="Arial" w:hAnsi="Arial" w:cs="Arial"/>
            <w:color w:val="000000"/>
            <w:sz w:val="20"/>
            <w:szCs w:val="20"/>
          </w:rPr>
          <w:t>2</w:t>
        </w:r>
      </w:ins>
      <w:del w:id="301" w:author="Autor">
        <w:r w:rsidR="00F06B71" w:rsidDel="00F42CD9">
          <w:rPr>
            <w:rFonts w:ascii="Arial" w:eastAsia="Arial" w:hAnsi="Arial" w:cs="Arial"/>
            <w:color w:val="000000"/>
            <w:sz w:val="20"/>
            <w:szCs w:val="20"/>
          </w:rPr>
          <w:delText>3</w:delText>
        </w:r>
      </w:del>
      <w:r w:rsidR="00F06B71">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5747A064"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w:t>
      </w:r>
      <w:ins w:id="302" w:author="Autor">
        <w:r w:rsidR="00F42CD9">
          <w:rPr>
            <w:rFonts w:ascii="Arial" w:eastAsia="Arial" w:hAnsi="Arial" w:cs="Arial"/>
            <w:b/>
            <w:color w:val="000000"/>
            <w:sz w:val="20"/>
            <w:szCs w:val="20"/>
          </w:rPr>
          <w:t>2</w:t>
        </w:r>
      </w:ins>
      <w:del w:id="303" w:author="Autor">
        <w:r w:rsidR="002A2CAF" w:rsidRPr="002A2CAF" w:rsidDel="00F42CD9">
          <w:rPr>
            <w:rFonts w:ascii="Arial" w:eastAsia="Arial" w:hAnsi="Arial" w:cs="Arial"/>
            <w:b/>
            <w:color w:val="000000"/>
            <w:sz w:val="20"/>
            <w:szCs w:val="20"/>
          </w:rPr>
          <w:delText>3</w:delText>
        </w:r>
      </w:del>
      <w:r w:rsidR="002A2CAF" w:rsidRPr="002A2CAF">
        <w:rPr>
          <w:rFonts w:ascii="Arial" w:eastAsia="Arial" w:hAnsi="Arial" w:cs="Arial"/>
          <w:b/>
          <w:color w:val="000000"/>
          <w:sz w:val="20"/>
          <w:szCs w:val="20"/>
        </w:rPr>
        <w:t>,1 = (</w:t>
      </w:r>
      <w:proofErr w:type="spellStart"/>
      <w:r w:rsidR="002A2CAF" w:rsidRPr="002A2CAF">
        <w:rPr>
          <w:rFonts w:ascii="Arial" w:eastAsia="Arial" w:hAnsi="Arial" w:cs="Arial"/>
          <w:b/>
          <w:color w:val="000000"/>
          <w:sz w:val="20"/>
          <w:szCs w:val="20"/>
        </w:rPr>
        <w:t>RSi</w:t>
      </w:r>
      <w:proofErr w:type="spellEnd"/>
      <w:r w:rsidR="002A2CAF" w:rsidRPr="002A2CAF">
        <w:rPr>
          <w:rFonts w:ascii="Arial" w:eastAsia="Arial" w:hAnsi="Arial" w:cs="Arial"/>
          <w:b/>
          <w:color w:val="000000"/>
          <w:sz w:val="20"/>
          <w:szCs w:val="20"/>
        </w:rPr>
        <w:t xml:space="preserve"> / RSmax)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5D123575"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w:t>
      </w:r>
      <w:ins w:id="304" w:author="Autor">
        <w:r w:rsidR="00F42CD9">
          <w:rPr>
            <w:rFonts w:ascii="Arial" w:eastAsia="Arial" w:hAnsi="Arial" w:cs="Arial"/>
            <w:color w:val="000000"/>
            <w:sz w:val="20"/>
            <w:szCs w:val="20"/>
          </w:rPr>
          <w:t>2</w:t>
        </w:r>
      </w:ins>
      <w:del w:id="305" w:author="Autor">
        <w:r w:rsidR="002A2CAF" w:rsidRPr="002A2CAF" w:rsidDel="00F42CD9">
          <w:rPr>
            <w:rFonts w:ascii="Arial" w:eastAsia="Arial" w:hAnsi="Arial" w:cs="Arial"/>
            <w:color w:val="000000"/>
            <w:sz w:val="20"/>
            <w:szCs w:val="20"/>
          </w:rPr>
          <w:delText>3</w:delText>
        </w:r>
      </w:del>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503A2BA6"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RSi – Súčet bodov za </w:t>
      </w:r>
      <w:r w:rsidR="00F06B71">
        <w:rPr>
          <w:rFonts w:ascii="Arial" w:eastAsia="Arial" w:hAnsi="Arial" w:cs="Arial"/>
          <w:color w:val="000000"/>
          <w:sz w:val="20"/>
          <w:szCs w:val="20"/>
        </w:rPr>
        <w:t>Pravidlo P</w:t>
      </w:r>
      <w:ins w:id="306" w:author="Autor">
        <w:r w:rsidR="00F42CD9">
          <w:rPr>
            <w:rFonts w:ascii="Arial" w:eastAsia="Arial" w:hAnsi="Arial" w:cs="Arial"/>
            <w:color w:val="000000"/>
            <w:sz w:val="20"/>
            <w:szCs w:val="20"/>
          </w:rPr>
          <w:t>2</w:t>
        </w:r>
      </w:ins>
      <w:del w:id="307" w:author="Autor">
        <w:r w:rsidRPr="002A2CAF" w:rsidDel="00F42CD9">
          <w:rPr>
            <w:rFonts w:ascii="Arial" w:eastAsia="Arial" w:hAnsi="Arial" w:cs="Arial"/>
            <w:color w:val="000000"/>
            <w:sz w:val="20"/>
            <w:szCs w:val="20"/>
          </w:rPr>
          <w:delText>3</w:delText>
        </w:r>
      </w:del>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RSmax – Maximálny počet bodov, </w:t>
      </w:r>
      <w:r w:rsidRPr="002A2CAF">
        <w:rPr>
          <w:rFonts w:ascii="Arial" w:eastAsia="Arial" w:hAnsi="Arial" w:cs="Arial"/>
          <w:b/>
          <w:color w:val="000000"/>
          <w:sz w:val="20"/>
          <w:szCs w:val="20"/>
        </w:rPr>
        <w:t>RSmax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62A94E6D"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w:t>
      </w:r>
      <w:ins w:id="308" w:author="Autor">
        <w:r w:rsidR="00F42CD9">
          <w:rPr>
            <w:rFonts w:ascii="Arial" w:eastAsia="Arial" w:hAnsi="Arial" w:cs="Arial"/>
            <w:color w:val="000000"/>
            <w:sz w:val="20"/>
            <w:szCs w:val="20"/>
          </w:rPr>
          <w:t>2</w:t>
        </w:r>
      </w:ins>
      <w:del w:id="309" w:author="Autor">
        <w:r w:rsidR="00F06B71" w:rsidDel="00F42CD9">
          <w:rPr>
            <w:rFonts w:ascii="Arial" w:eastAsia="Arial" w:hAnsi="Arial" w:cs="Arial"/>
            <w:color w:val="000000"/>
            <w:sz w:val="20"/>
            <w:szCs w:val="20"/>
          </w:rPr>
          <w:delText>3</w:delText>
        </w:r>
      </w:del>
      <w:r w:rsidRPr="002A2CAF">
        <w:rPr>
          <w:rFonts w:ascii="Arial" w:eastAsia="Arial" w:hAnsi="Arial" w:cs="Arial"/>
          <w:color w:val="000000"/>
          <w:sz w:val="20"/>
          <w:szCs w:val="20"/>
        </w:rPr>
        <w:t xml:space="preserve"> sa určí podľa vzorca:</w:t>
      </w:r>
    </w:p>
    <w:p w14:paraId="203A410F" w14:textId="6067493D"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w:t>
      </w:r>
      <w:ins w:id="310" w:author="Autor">
        <w:r w:rsidR="00F42CD9">
          <w:rPr>
            <w:rFonts w:ascii="Arial" w:eastAsia="Arial" w:hAnsi="Arial" w:cs="Arial"/>
            <w:b/>
            <w:color w:val="000000"/>
            <w:sz w:val="20"/>
            <w:szCs w:val="20"/>
          </w:rPr>
          <w:t>2</w:t>
        </w:r>
      </w:ins>
      <w:del w:id="311" w:author="Autor">
        <w:r w:rsidRPr="002A2CAF" w:rsidDel="00F42CD9">
          <w:rPr>
            <w:rFonts w:ascii="Arial" w:eastAsia="Arial" w:hAnsi="Arial" w:cs="Arial"/>
            <w:b/>
            <w:color w:val="000000"/>
            <w:sz w:val="20"/>
            <w:szCs w:val="20"/>
          </w:rPr>
          <w:delText>3</w:delText>
        </w:r>
      </w:del>
      <w:r w:rsidRPr="002A2CAF">
        <w:rPr>
          <w:rFonts w:ascii="Arial" w:eastAsia="Arial" w:hAnsi="Arial" w:cs="Arial"/>
          <w:b/>
          <w:color w:val="000000"/>
          <w:sz w:val="20"/>
          <w:szCs w:val="20"/>
        </w:rPr>
        <w:t xml:space="preserve"> = K</w:t>
      </w:r>
      <w:ins w:id="312" w:author="Autor">
        <w:r w:rsidR="00F42CD9">
          <w:rPr>
            <w:rFonts w:ascii="Arial" w:eastAsia="Arial" w:hAnsi="Arial" w:cs="Arial"/>
            <w:b/>
            <w:color w:val="000000"/>
            <w:sz w:val="20"/>
            <w:szCs w:val="20"/>
          </w:rPr>
          <w:t>2</w:t>
        </w:r>
      </w:ins>
      <w:del w:id="313" w:author="Autor">
        <w:r w:rsidR="001045B8" w:rsidDel="00F42CD9">
          <w:rPr>
            <w:rFonts w:ascii="Arial" w:eastAsia="Arial" w:hAnsi="Arial" w:cs="Arial"/>
            <w:b/>
            <w:color w:val="000000"/>
            <w:sz w:val="20"/>
            <w:szCs w:val="20"/>
          </w:rPr>
          <w:delText>3</w:delText>
        </w:r>
      </w:del>
      <w:r w:rsidR="001045B8">
        <w:rPr>
          <w:rFonts w:ascii="Arial" w:eastAsia="Arial" w:hAnsi="Arial" w:cs="Arial"/>
          <w:b/>
          <w:color w:val="000000"/>
          <w:sz w:val="20"/>
          <w:szCs w:val="20"/>
        </w:rPr>
        <w:t xml:space="preserve">,1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66ED8299"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ins w:id="314" w:author="Autor">
        <w:r w:rsidR="00F42CD9">
          <w:rPr>
            <w:rFonts w:ascii="Arial" w:eastAsia="Arial" w:hAnsi="Arial" w:cs="Arial"/>
            <w:color w:val="000000"/>
            <w:sz w:val="20"/>
            <w:szCs w:val="20"/>
          </w:rPr>
          <w:t>2</w:t>
        </w:r>
      </w:ins>
      <w:del w:id="315" w:author="Autor">
        <w:r w:rsidR="001045B8" w:rsidDel="00F42CD9">
          <w:rPr>
            <w:rFonts w:ascii="Arial" w:eastAsia="Arial" w:hAnsi="Arial" w:cs="Arial"/>
            <w:color w:val="000000"/>
            <w:sz w:val="20"/>
            <w:szCs w:val="20"/>
          </w:rPr>
          <w:delText>3</w:delText>
        </w:r>
      </w:del>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Pravidla P</w:t>
      </w:r>
      <w:ins w:id="316" w:author="Autor">
        <w:r w:rsidR="00F42CD9">
          <w:rPr>
            <w:rFonts w:ascii="Arial" w:eastAsia="Arial" w:hAnsi="Arial" w:cs="Arial"/>
            <w:color w:val="000000"/>
            <w:sz w:val="20"/>
            <w:szCs w:val="20"/>
          </w:rPr>
          <w:t>2</w:t>
        </w:r>
      </w:ins>
      <w:del w:id="317" w:author="Autor">
        <w:r w:rsidR="00F06B71" w:rsidDel="00F42CD9">
          <w:rPr>
            <w:rFonts w:ascii="Arial" w:eastAsia="Arial" w:hAnsi="Arial" w:cs="Arial"/>
            <w:color w:val="000000"/>
            <w:sz w:val="20"/>
            <w:szCs w:val="20"/>
          </w:rPr>
          <w:delText>3</w:delText>
        </w:r>
      </w:del>
      <w:r w:rsidR="00F06B71">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40B825E9"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ins w:id="318" w:author="Autor">
        <w:r w:rsidR="00F42CD9">
          <w:rPr>
            <w:rFonts w:ascii="Arial" w:eastAsia="Arial" w:hAnsi="Arial" w:cs="Arial"/>
            <w:color w:val="000000"/>
            <w:sz w:val="20"/>
            <w:szCs w:val="20"/>
          </w:rPr>
          <w:t>2</w:t>
        </w:r>
      </w:ins>
      <w:del w:id="319" w:author="Autor">
        <w:r w:rsidR="001045B8" w:rsidDel="00F42CD9">
          <w:rPr>
            <w:rFonts w:ascii="Arial" w:eastAsia="Arial" w:hAnsi="Arial" w:cs="Arial"/>
            <w:color w:val="000000"/>
            <w:sz w:val="20"/>
            <w:szCs w:val="20"/>
          </w:rPr>
          <w:delText>3</w:delText>
        </w:r>
      </w:del>
      <w:r w:rsidR="001045B8">
        <w:rPr>
          <w:rFonts w:ascii="Arial" w:eastAsia="Arial" w:hAnsi="Arial" w:cs="Arial"/>
          <w:color w:val="000000"/>
          <w:sz w:val="20"/>
          <w:szCs w:val="20"/>
        </w:rPr>
        <w:t>,1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w:t>
      </w:r>
      <w:ins w:id="320" w:author="Autor">
        <w:r w:rsidR="00F42CD9">
          <w:rPr>
            <w:rFonts w:ascii="Arial" w:eastAsia="Arial" w:hAnsi="Arial" w:cs="Arial"/>
            <w:color w:val="000000"/>
            <w:sz w:val="20"/>
            <w:szCs w:val="20"/>
          </w:rPr>
          <w:t>2</w:t>
        </w:r>
      </w:ins>
      <w:del w:id="321" w:author="Autor">
        <w:r w:rsidR="00F06B71" w:rsidDel="00F42CD9">
          <w:rPr>
            <w:rFonts w:ascii="Arial" w:eastAsia="Arial" w:hAnsi="Arial" w:cs="Arial"/>
            <w:color w:val="000000"/>
            <w:sz w:val="20"/>
            <w:szCs w:val="20"/>
          </w:rPr>
          <w:delText>3</w:delText>
        </w:r>
      </w:del>
    </w:p>
    <w:p w14:paraId="4206823C" w14:textId="1FE96154"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ins w:id="322" w:author="Autor">
        <w:r w:rsidR="00F42CD9">
          <w:rPr>
            <w:rFonts w:ascii="Arial" w:eastAsia="Arial" w:hAnsi="Arial" w:cs="Arial"/>
            <w:color w:val="000000"/>
            <w:sz w:val="20"/>
            <w:szCs w:val="20"/>
          </w:rPr>
          <w:t>2</w:t>
        </w:r>
      </w:ins>
      <w:del w:id="323" w:author="Autor">
        <w:r w:rsidRPr="002A2CAF" w:rsidDel="00F42CD9">
          <w:rPr>
            <w:rFonts w:ascii="Arial" w:eastAsia="Arial" w:hAnsi="Arial" w:cs="Arial"/>
            <w:color w:val="000000"/>
            <w:sz w:val="20"/>
            <w:szCs w:val="20"/>
          </w:rPr>
          <w:delText>3</w:delText>
        </w:r>
      </w:del>
      <w:r w:rsidRPr="002A2CAF">
        <w:rPr>
          <w:rFonts w:ascii="Arial" w:eastAsia="Arial" w:hAnsi="Arial" w:cs="Arial"/>
          <w:color w:val="000000"/>
          <w:sz w:val="20"/>
          <w:szCs w:val="20"/>
        </w:rPr>
        <w:t xml:space="preserve">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4ABBAB37" w:rsidR="002A2CAF" w:rsidRPr="002A2CAF" w:rsidRDefault="00F42CD9"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ins w:id="324" w:author="Autor">
        <w:r>
          <w:rPr>
            <w:rFonts w:ascii="Arial" w:eastAsia="Arial" w:hAnsi="Arial" w:cs="Arial"/>
            <w:b/>
            <w:color w:val="000000"/>
            <w:sz w:val="20"/>
            <w:szCs w:val="20"/>
          </w:rPr>
          <w:t>4</w:t>
        </w:r>
      </w:ins>
      <w:del w:id="325" w:author="Autor">
        <w:r w:rsidR="002A2CAF" w:rsidRPr="002A2CAF" w:rsidDel="00F42CD9">
          <w:rPr>
            <w:rFonts w:ascii="Arial" w:eastAsia="Arial" w:hAnsi="Arial" w:cs="Arial"/>
            <w:b/>
            <w:color w:val="000000"/>
            <w:sz w:val="20"/>
            <w:szCs w:val="20"/>
          </w:rPr>
          <w:delText>5</w:delText>
        </w:r>
      </w:del>
      <w:r w:rsidR="002A2CAF" w:rsidRPr="002A2CAF">
        <w:rPr>
          <w:rFonts w:ascii="Arial" w:eastAsia="Arial" w:hAnsi="Arial" w:cs="Arial"/>
          <w:b/>
          <w:color w:val="000000"/>
          <w:sz w:val="20"/>
          <w:szCs w:val="20"/>
        </w:rPr>
        <w:t xml:space="preserve">. </w:t>
      </w:r>
      <w:r w:rsidR="00F06B71">
        <w:rPr>
          <w:rFonts w:ascii="Arial" w:eastAsia="Arial" w:hAnsi="Arial" w:cs="Arial"/>
          <w:b/>
          <w:color w:val="000000"/>
          <w:sz w:val="20"/>
          <w:szCs w:val="20"/>
        </w:rPr>
        <w:tab/>
      </w:r>
      <w:r w:rsidR="002A2CAF" w:rsidRPr="002A2CAF">
        <w:rPr>
          <w:rFonts w:ascii="Arial" w:eastAsia="Arial" w:hAnsi="Arial" w:cs="Arial"/>
          <w:b/>
          <w:color w:val="000000"/>
          <w:sz w:val="20"/>
          <w:szCs w:val="20"/>
        </w:rPr>
        <w:t>Vyhodnotenie žiadosti o účasť a obmedzenie počtu Záujemcov</w:t>
      </w:r>
    </w:p>
    <w:p w14:paraId="5858E886" w14:textId="1CA42896" w:rsidR="00E9184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ins w:id="326" w:author="Autor">
        <w:r>
          <w:rPr>
            <w:rFonts w:ascii="Arial" w:eastAsia="Times New Roman" w:hAnsi="Arial" w:cs="Arial"/>
            <w:sz w:val="20"/>
            <w:szCs w:val="20"/>
          </w:rPr>
          <w:t>4</w:t>
        </w:r>
      </w:ins>
      <w:del w:id="327" w:author="Autor">
        <w:r w:rsidR="002A2CAF" w:rsidRPr="002A2CAF" w:rsidDel="00F42CD9">
          <w:rPr>
            <w:rFonts w:ascii="Arial" w:eastAsia="Times New Roman" w:hAnsi="Arial" w:cs="Arial"/>
            <w:sz w:val="20"/>
            <w:szCs w:val="20"/>
          </w:rPr>
          <w:delText>5</w:delText>
        </w:r>
      </w:del>
      <w:r w:rsidR="002A2CAF" w:rsidRPr="002A2CAF">
        <w:rPr>
          <w:rFonts w:ascii="Arial" w:eastAsia="Times New Roman" w:hAnsi="Arial" w:cs="Arial"/>
          <w:sz w:val="20"/>
          <w:szCs w:val="20"/>
        </w:rPr>
        <w:t xml:space="preserve">.1. U každého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002A2CAF"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002A2CAF" w:rsidRPr="002A2CAF">
        <w:rPr>
          <w:rFonts w:ascii="Arial" w:eastAsia="Times New Roman" w:hAnsi="Arial" w:cs="Arial"/>
          <w:sz w:val="20"/>
          <w:szCs w:val="20"/>
        </w:rPr>
        <w:t>1 a</w:t>
      </w:r>
      <w:del w:id="328" w:author="Autor">
        <w:r w:rsidR="002A2CAF" w:rsidRPr="002A2CAF" w:rsidDel="00F42CD9">
          <w:rPr>
            <w:rFonts w:ascii="Arial" w:eastAsia="Times New Roman" w:hAnsi="Arial" w:cs="Arial"/>
            <w:sz w:val="20"/>
            <w:szCs w:val="20"/>
          </w:rPr>
          <w:delText xml:space="preserve">ž </w:delText>
        </w:r>
      </w:del>
      <w:ins w:id="329" w:author="Autor">
        <w:r>
          <w:rPr>
            <w:rFonts w:ascii="Arial" w:eastAsia="Times New Roman" w:hAnsi="Arial" w:cs="Arial"/>
            <w:sz w:val="20"/>
            <w:szCs w:val="20"/>
          </w:rPr>
          <w:t> </w:t>
        </w:r>
      </w:ins>
      <w:r w:rsidR="00E9184F">
        <w:rPr>
          <w:rFonts w:ascii="Arial" w:eastAsia="Times New Roman" w:hAnsi="Arial" w:cs="Arial"/>
          <w:sz w:val="20"/>
          <w:szCs w:val="20"/>
        </w:rPr>
        <w:t>P</w:t>
      </w:r>
      <w:ins w:id="330" w:author="Autor">
        <w:r>
          <w:rPr>
            <w:rFonts w:ascii="Arial" w:eastAsia="Times New Roman" w:hAnsi="Arial" w:cs="Arial"/>
            <w:sz w:val="20"/>
            <w:szCs w:val="20"/>
          </w:rPr>
          <w:t>2</w:t>
        </w:r>
      </w:ins>
      <w:del w:id="331" w:author="Autor">
        <w:r w:rsidR="002A2CAF" w:rsidRPr="002A2CAF" w:rsidDel="00F42CD9">
          <w:rPr>
            <w:rFonts w:ascii="Arial" w:eastAsia="Times New Roman" w:hAnsi="Arial" w:cs="Arial"/>
            <w:sz w:val="20"/>
            <w:szCs w:val="20"/>
          </w:rPr>
          <w:delText>3</w:delText>
        </w:r>
      </w:del>
      <w:r w:rsidR="002A2CAF" w:rsidRPr="002A2CAF">
        <w:rPr>
          <w:rFonts w:ascii="Arial" w:eastAsia="Times New Roman" w:hAnsi="Arial" w:cs="Arial"/>
          <w:sz w:val="20"/>
          <w:szCs w:val="20"/>
        </w:rPr>
        <w:t>) sčítajú.</w:t>
      </w:r>
    </w:p>
    <w:p w14:paraId="1A4C2420" w14:textId="60B5C088" w:rsidR="002A2CA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ins w:id="332" w:author="Autor">
        <w:r>
          <w:rPr>
            <w:rFonts w:ascii="Arial" w:eastAsia="Times New Roman" w:hAnsi="Arial" w:cs="Arial"/>
            <w:sz w:val="20"/>
            <w:szCs w:val="20"/>
          </w:rPr>
          <w:t>4</w:t>
        </w:r>
      </w:ins>
      <w:del w:id="333" w:author="Autor">
        <w:r w:rsidR="002A2CAF" w:rsidRPr="002A2CAF" w:rsidDel="00F42CD9">
          <w:rPr>
            <w:rFonts w:ascii="Arial" w:eastAsia="Times New Roman" w:hAnsi="Arial" w:cs="Arial"/>
            <w:sz w:val="20"/>
            <w:szCs w:val="20"/>
          </w:rPr>
          <w:delText>5</w:delText>
        </w:r>
      </w:del>
      <w:r w:rsidR="002A2CAF" w:rsidRPr="002A2CAF">
        <w:rPr>
          <w:rFonts w:ascii="Arial" w:eastAsia="Times New Roman" w:hAnsi="Arial" w:cs="Arial"/>
          <w:sz w:val="20"/>
          <w:szCs w:val="20"/>
        </w:rPr>
        <w:t xml:space="preserve">.2. Na základe počtu získaných bodov sa zostaví zostupné poradie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002A2CAF" w:rsidRPr="002A2CAF">
        <w:rPr>
          <w:rFonts w:ascii="Arial" w:eastAsia="Times New Roman" w:hAnsi="Arial" w:cs="Arial"/>
          <w:sz w:val="20"/>
          <w:szCs w:val="20"/>
        </w:rPr>
        <w:t>áujemca, ktorý získa najvyšší počet bodov.</w:t>
      </w:r>
    </w:p>
    <w:p w14:paraId="45B2AF4D" w14:textId="6F87959D" w:rsidR="002A2CAF"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ins w:id="334" w:author="Autor"/>
          <w:rFonts w:ascii="Arial" w:eastAsia="Times New Roman" w:hAnsi="Arial" w:cs="Arial"/>
          <w:sz w:val="20"/>
          <w:szCs w:val="20"/>
        </w:rPr>
      </w:pPr>
      <w:ins w:id="335" w:author="Autor">
        <w:r>
          <w:rPr>
            <w:rFonts w:ascii="Arial" w:eastAsia="Times New Roman" w:hAnsi="Arial" w:cs="Arial"/>
            <w:sz w:val="20"/>
            <w:szCs w:val="20"/>
          </w:rPr>
          <w:lastRenderedPageBreak/>
          <w:t>4</w:t>
        </w:r>
      </w:ins>
      <w:del w:id="336" w:author="Autor">
        <w:r w:rsidR="002A2CAF" w:rsidRPr="002A2CAF" w:rsidDel="00F42CD9">
          <w:rPr>
            <w:rFonts w:ascii="Arial" w:eastAsia="Times New Roman" w:hAnsi="Arial" w:cs="Arial"/>
            <w:sz w:val="20"/>
            <w:szCs w:val="20"/>
          </w:rPr>
          <w:delText>5</w:delText>
        </w:r>
      </w:del>
      <w:r w:rsidR="002A2CAF" w:rsidRPr="002A2CAF">
        <w:rPr>
          <w:rFonts w:ascii="Arial" w:eastAsia="Times New Roman" w:hAnsi="Arial" w:cs="Arial"/>
          <w:sz w:val="20"/>
          <w:szCs w:val="20"/>
        </w:rPr>
        <w:t>.3.</w:t>
      </w:r>
      <w:r w:rsidR="00E9184F">
        <w:rPr>
          <w:rFonts w:ascii="Arial" w:eastAsia="Times New Roman" w:hAnsi="Arial" w:cs="Arial"/>
          <w:sz w:val="20"/>
          <w:szCs w:val="20"/>
        </w:rPr>
        <w:tab/>
      </w:r>
      <w:r w:rsidR="002A2CAF"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002A2CAF"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002A2CAF" w:rsidRPr="002A2CAF">
        <w:rPr>
          <w:rFonts w:ascii="Arial" w:eastAsia="Times New Roman" w:hAnsi="Arial" w:cs="Arial"/>
          <w:sz w:val="20"/>
          <w:szCs w:val="20"/>
        </w:rPr>
        <w:t>áujemcov, ktorí budú vyzvaní na účasť v užšej súťaží sú piati.</w:t>
      </w:r>
    </w:p>
    <w:p w14:paraId="549BEA24" w14:textId="498702A2" w:rsidR="00F42CD9" w:rsidRPr="00F42CD9" w:rsidRDefault="00F42CD9" w:rsidP="00F42CD9">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ins w:id="337" w:author="Autor"/>
          <w:rFonts w:ascii="Arial" w:eastAsia="Times New Roman" w:hAnsi="Arial" w:cs="Arial"/>
          <w:sz w:val="20"/>
          <w:szCs w:val="20"/>
        </w:rPr>
      </w:pPr>
      <w:ins w:id="338" w:author="Autor">
        <w:r>
          <w:rPr>
            <w:rFonts w:ascii="Arial" w:eastAsia="Times New Roman" w:hAnsi="Arial" w:cs="Arial"/>
            <w:sz w:val="20"/>
            <w:szCs w:val="20"/>
          </w:rPr>
          <w:t>4.4</w:t>
        </w:r>
        <w:r>
          <w:rPr>
            <w:rFonts w:ascii="Arial" w:eastAsia="Times New Roman" w:hAnsi="Arial" w:cs="Arial"/>
            <w:sz w:val="20"/>
            <w:szCs w:val="20"/>
          </w:rPr>
          <w:tab/>
        </w:r>
        <w:r>
          <w:rPr>
            <w:rFonts w:ascii="Arial" w:eastAsia="Times New Roman" w:hAnsi="Arial" w:cs="Arial"/>
            <w:sz w:val="20"/>
            <w:szCs w:val="20"/>
          </w:rPr>
          <w:tab/>
        </w:r>
        <w:r w:rsidRPr="00F42CD9">
          <w:rPr>
            <w:rFonts w:ascii="Arial" w:eastAsia="Times New Roman" w:hAnsi="Arial" w:cs="Arial"/>
            <w:sz w:val="20"/>
            <w:szCs w:val="20"/>
          </w:rPr>
          <w:t>V prípade, ak dvaja alebo viacerí záujemcovia získajú rovnaký počet bodov v takomto prípade bude určujúcim pravidlom pre získanie výhodnejšieho poradia záujemcu väčšia dĺžka realizovaných  tunelov (na základe predloženého zoznamu zrealizovaných stavieb).</w:t>
        </w:r>
      </w:ins>
    </w:p>
    <w:p w14:paraId="55E47A81" w14:textId="477891FB" w:rsidR="00F42CD9" w:rsidRPr="002A2CAF" w:rsidDel="00F42CD9" w:rsidRDefault="00F42CD9"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del w:id="339" w:author="Autor"/>
          <w:rFonts w:ascii="Arial" w:eastAsia="Times New Roman" w:hAnsi="Arial" w:cs="Arial"/>
          <w:sz w:val="20"/>
          <w:szCs w:val="20"/>
        </w:rPr>
      </w:pPr>
    </w:p>
    <w:p w14:paraId="47CDD482" w14:textId="6107E241" w:rsidR="002A2CAF" w:rsidDel="00F42CD9"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del w:id="340" w:author="Autor"/>
          <w:rFonts w:ascii="Arial" w:eastAsia="Times New Roman" w:hAnsi="Arial" w:cs="Arial"/>
          <w:sz w:val="20"/>
          <w:szCs w:val="20"/>
        </w:rPr>
      </w:pPr>
      <w:del w:id="341" w:author="Autor">
        <w:r w:rsidRPr="002A2CAF" w:rsidDel="00F42CD9">
          <w:rPr>
            <w:rFonts w:ascii="Arial" w:eastAsia="Times New Roman" w:hAnsi="Arial" w:cs="Arial"/>
            <w:sz w:val="20"/>
            <w:szCs w:val="20"/>
          </w:rPr>
          <w:delText xml:space="preserve">5.4. </w:delText>
        </w:r>
        <w:r w:rsidR="00E9184F" w:rsidDel="00F42CD9">
          <w:rPr>
            <w:rFonts w:ascii="Arial" w:eastAsia="Times New Roman" w:hAnsi="Arial" w:cs="Arial"/>
            <w:sz w:val="20"/>
            <w:szCs w:val="20"/>
          </w:rPr>
          <w:tab/>
        </w:r>
        <w:r w:rsidRPr="002A2CAF" w:rsidDel="00F42CD9">
          <w:rPr>
            <w:rFonts w:ascii="Arial" w:eastAsia="Times New Roman" w:hAnsi="Arial" w:cs="Arial"/>
            <w:sz w:val="20"/>
            <w:szCs w:val="20"/>
          </w:rPr>
          <w:delText xml:space="preserve">V prípade, ak dvaja alebo viacerí </w:delText>
        </w:r>
        <w:r w:rsidR="00E9184F" w:rsidDel="00F42CD9">
          <w:rPr>
            <w:rFonts w:ascii="Arial" w:eastAsia="Times New Roman" w:hAnsi="Arial" w:cs="Arial"/>
            <w:sz w:val="20"/>
            <w:szCs w:val="20"/>
          </w:rPr>
          <w:delText>z</w:delText>
        </w:r>
        <w:r w:rsidRPr="002A2CAF" w:rsidDel="00F42CD9">
          <w:rPr>
            <w:rFonts w:ascii="Arial" w:eastAsia="Times New Roman" w:hAnsi="Arial" w:cs="Arial"/>
            <w:sz w:val="20"/>
            <w:szCs w:val="20"/>
          </w:rPr>
          <w:delText xml:space="preserve">áujemcovia získajú rovnaký počet bodov, určujúcim </w:delText>
        </w:r>
        <w:r w:rsidR="00E9184F" w:rsidDel="00F42CD9">
          <w:rPr>
            <w:rFonts w:ascii="Arial" w:eastAsia="Times New Roman" w:hAnsi="Arial" w:cs="Arial"/>
            <w:sz w:val="20"/>
            <w:szCs w:val="20"/>
          </w:rPr>
          <w:delText xml:space="preserve">pravidlom </w:delText>
        </w:r>
        <w:r w:rsidRPr="002A2CAF" w:rsidDel="00F42CD9">
          <w:rPr>
            <w:rFonts w:ascii="Arial" w:eastAsia="Times New Roman" w:hAnsi="Arial" w:cs="Arial"/>
            <w:sz w:val="20"/>
            <w:szCs w:val="20"/>
          </w:rPr>
          <w:delText xml:space="preserve">pre získanie výhodnejšieho poradia </w:delText>
        </w:r>
        <w:r w:rsidR="00E9184F" w:rsidDel="00F42CD9">
          <w:rPr>
            <w:rFonts w:ascii="Arial" w:eastAsia="Times New Roman" w:hAnsi="Arial" w:cs="Arial"/>
            <w:sz w:val="20"/>
            <w:szCs w:val="20"/>
          </w:rPr>
          <w:delText>z</w:delText>
        </w:r>
        <w:r w:rsidRPr="002A2CAF" w:rsidDel="00F42CD9">
          <w:rPr>
            <w:rFonts w:ascii="Arial" w:eastAsia="Times New Roman" w:hAnsi="Arial" w:cs="Arial"/>
            <w:sz w:val="20"/>
            <w:szCs w:val="20"/>
          </w:rPr>
          <w:delText>áujemcu bude väčšie bodové hodnotenie v</w:delText>
        </w:r>
        <w:r w:rsidR="00E9184F" w:rsidDel="00F42CD9">
          <w:rPr>
            <w:rFonts w:ascii="Arial" w:eastAsia="Times New Roman" w:hAnsi="Arial" w:cs="Arial"/>
            <w:sz w:val="20"/>
            <w:szCs w:val="20"/>
          </w:rPr>
          <w:delText> </w:delText>
        </w:r>
        <w:r w:rsidRPr="002A2CAF" w:rsidDel="00F42CD9">
          <w:rPr>
            <w:rFonts w:ascii="Arial" w:eastAsia="Times New Roman" w:hAnsi="Arial" w:cs="Arial"/>
            <w:sz w:val="20"/>
            <w:szCs w:val="20"/>
          </w:rPr>
          <w:delText>rámci</w:delText>
        </w:r>
        <w:r w:rsidR="00E9184F" w:rsidDel="00F42CD9">
          <w:rPr>
            <w:rFonts w:ascii="Arial" w:eastAsia="Times New Roman" w:hAnsi="Arial" w:cs="Arial"/>
            <w:sz w:val="20"/>
            <w:szCs w:val="20"/>
          </w:rPr>
          <w:delText xml:space="preserve"> Pravidla</w:delText>
        </w:r>
        <w:r w:rsidRPr="002A2CAF" w:rsidDel="00F42CD9">
          <w:rPr>
            <w:rFonts w:ascii="Arial" w:eastAsia="Times New Roman" w:hAnsi="Arial" w:cs="Arial"/>
            <w:sz w:val="20"/>
            <w:szCs w:val="20"/>
          </w:rPr>
          <w:delText xml:space="preserve"> </w:delText>
        </w:r>
        <w:r w:rsidR="00E9184F" w:rsidDel="00F42CD9">
          <w:rPr>
            <w:rFonts w:ascii="Arial" w:eastAsia="Times New Roman" w:hAnsi="Arial" w:cs="Arial"/>
            <w:sz w:val="20"/>
            <w:szCs w:val="20"/>
          </w:rPr>
          <w:delText>P</w:delText>
        </w:r>
        <w:r w:rsidRPr="002A2CAF" w:rsidDel="00F42CD9">
          <w:rPr>
            <w:rFonts w:ascii="Arial" w:eastAsia="Times New Roman" w:hAnsi="Arial" w:cs="Arial"/>
            <w:sz w:val="20"/>
            <w:szCs w:val="20"/>
          </w:rPr>
          <w:delText xml:space="preserve">2, akceptovaných verejným obstarávateľom podľa podmienok stanovených v bode 3. tejto </w:delText>
        </w:r>
        <w:r w:rsidR="00E9184F" w:rsidDel="00F42CD9">
          <w:rPr>
            <w:rFonts w:ascii="Arial" w:eastAsia="Times New Roman" w:hAnsi="Arial" w:cs="Arial"/>
            <w:sz w:val="20"/>
            <w:szCs w:val="20"/>
          </w:rPr>
          <w:delText>Prílohy B11 Časť B Zväzok 1 týchto SP.</w:delText>
        </w:r>
      </w:del>
    </w:p>
    <w:p w14:paraId="46E197F3" w14:textId="74082787" w:rsidR="002A2CAF" w:rsidRPr="002A2CAF" w:rsidRDefault="00F42CD9" w:rsidP="00E9184F">
      <w:pPr>
        <w:widowControl w:val="0"/>
        <w:tabs>
          <w:tab w:val="left" w:pos="709"/>
        </w:tabs>
        <w:spacing w:after="0" w:line="240" w:lineRule="auto"/>
        <w:ind w:left="709" w:hanging="425"/>
        <w:jc w:val="both"/>
        <w:rPr>
          <w:rFonts w:ascii="Arial" w:eastAsia="Times New Roman" w:hAnsi="Arial" w:cs="Arial"/>
          <w:sz w:val="20"/>
          <w:szCs w:val="20"/>
        </w:rPr>
      </w:pPr>
      <w:ins w:id="342" w:author="Autor">
        <w:r>
          <w:rPr>
            <w:rFonts w:ascii="Arial" w:eastAsia="Times New Roman" w:hAnsi="Arial" w:cs="Arial"/>
            <w:sz w:val="20"/>
            <w:szCs w:val="20"/>
          </w:rPr>
          <w:t>4</w:t>
        </w:r>
      </w:ins>
      <w:del w:id="343" w:author="Autor">
        <w:r w:rsidR="002A2CAF" w:rsidRPr="002A2CAF" w:rsidDel="00F42CD9">
          <w:rPr>
            <w:rFonts w:ascii="Arial" w:eastAsia="Times New Roman" w:hAnsi="Arial" w:cs="Arial"/>
            <w:sz w:val="20"/>
            <w:szCs w:val="20"/>
          </w:rPr>
          <w:delText>5</w:delText>
        </w:r>
      </w:del>
      <w:r w:rsidR="002A2CAF" w:rsidRPr="002A2CAF">
        <w:rPr>
          <w:rFonts w:ascii="Arial" w:eastAsia="Times New Roman" w:hAnsi="Arial" w:cs="Arial"/>
          <w:sz w:val="20"/>
          <w:szCs w:val="20"/>
        </w:rPr>
        <w:t>.5. V prípade, ak nebude možná aplikácia postupu podľa predchádzajúce</w:t>
      </w:r>
      <w:r w:rsidR="001045B8">
        <w:rPr>
          <w:rFonts w:ascii="Arial" w:eastAsia="Times New Roman" w:hAnsi="Arial" w:cs="Arial"/>
          <w:sz w:val="20"/>
          <w:szCs w:val="20"/>
        </w:rPr>
        <w:t xml:space="preserve">ho bodu </w:t>
      </w:r>
      <w:ins w:id="344" w:author="Autor">
        <w:r>
          <w:rPr>
            <w:rFonts w:ascii="Arial" w:eastAsia="Times New Roman" w:hAnsi="Arial" w:cs="Arial"/>
            <w:sz w:val="20"/>
            <w:szCs w:val="20"/>
          </w:rPr>
          <w:t>4</w:t>
        </w:r>
      </w:ins>
      <w:del w:id="345" w:author="Autor">
        <w:r w:rsidR="001045B8" w:rsidDel="00F42CD9">
          <w:rPr>
            <w:rFonts w:ascii="Arial" w:eastAsia="Times New Roman" w:hAnsi="Arial" w:cs="Arial"/>
            <w:sz w:val="20"/>
            <w:szCs w:val="20"/>
          </w:rPr>
          <w:delText>5</w:delText>
        </w:r>
      </w:del>
      <w:r w:rsidR="001045B8">
        <w:rPr>
          <w:rFonts w:ascii="Arial" w:eastAsia="Times New Roman" w:hAnsi="Arial" w:cs="Arial"/>
          <w:sz w:val="20"/>
          <w:szCs w:val="20"/>
        </w:rPr>
        <w:t>.4</w:t>
      </w:r>
      <w:r w:rsidR="002A2CAF"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002A2CAF"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002A2CAF" w:rsidRPr="002A2CAF">
        <w:rPr>
          <w:rFonts w:ascii="Arial" w:eastAsia="Times New Roman" w:hAnsi="Arial" w:cs="Arial"/>
          <w:sz w:val="20"/>
          <w:szCs w:val="20"/>
        </w:rPr>
        <w:t xml:space="preserve"> </w:t>
      </w:r>
      <w:ins w:id="346" w:author="Autor">
        <w:r>
          <w:rPr>
            <w:rFonts w:ascii="Arial" w:eastAsia="Times New Roman" w:hAnsi="Arial" w:cs="Arial"/>
            <w:sz w:val="20"/>
            <w:szCs w:val="20"/>
          </w:rPr>
          <w:t>väčšia dĺžka najdlhšieho tunela</w:t>
        </w:r>
        <w:r w:rsidR="00AF6749">
          <w:rPr>
            <w:rFonts w:ascii="Arial" w:eastAsia="Times New Roman" w:hAnsi="Arial" w:cs="Arial"/>
            <w:sz w:val="20"/>
            <w:szCs w:val="20"/>
          </w:rPr>
          <w:t xml:space="preserve"> </w:t>
        </w:r>
        <w:del w:id="347" w:author="Autor">
          <w:r w:rsidDel="00AF6749">
            <w:rPr>
              <w:rFonts w:ascii="Arial" w:eastAsia="Times New Roman" w:hAnsi="Arial" w:cs="Arial"/>
              <w:sz w:val="20"/>
              <w:szCs w:val="20"/>
            </w:rPr>
            <w:delText>.</w:delText>
          </w:r>
        </w:del>
        <w:r w:rsidR="00AF6749">
          <w:rPr>
            <w:rFonts w:ascii="Arial" w:eastAsia="Times New Roman" w:hAnsi="Arial" w:cs="Arial"/>
            <w:sz w:val="20"/>
            <w:szCs w:val="20"/>
          </w:rPr>
          <w:t>v Pravidle P1.</w:t>
        </w:r>
      </w:ins>
      <w:del w:id="348" w:author="Autor">
        <w:r w:rsidR="002A2CAF" w:rsidRPr="002A2CAF" w:rsidDel="00F42CD9">
          <w:rPr>
            <w:rFonts w:ascii="Arial" w:eastAsia="Times New Roman" w:hAnsi="Arial" w:cs="Arial"/>
            <w:sz w:val="20"/>
            <w:szCs w:val="20"/>
          </w:rPr>
          <w:delText xml:space="preserve">pre získanie výhodnejšieho poradia </w:delText>
        </w:r>
        <w:r w:rsidR="00E9184F" w:rsidDel="00F42CD9">
          <w:rPr>
            <w:rFonts w:ascii="Arial" w:eastAsia="Times New Roman" w:hAnsi="Arial" w:cs="Arial"/>
            <w:sz w:val="20"/>
            <w:szCs w:val="20"/>
          </w:rPr>
          <w:delText>z</w:delText>
        </w:r>
        <w:r w:rsidR="002A2CAF" w:rsidRPr="002A2CAF" w:rsidDel="00F42CD9">
          <w:rPr>
            <w:rFonts w:ascii="Arial" w:eastAsia="Times New Roman" w:hAnsi="Arial" w:cs="Arial"/>
            <w:sz w:val="20"/>
            <w:szCs w:val="20"/>
          </w:rPr>
          <w:delText>áujemcu väčšia dĺžka realizovaných  tunelov (na základe predloženého zoznamu zrealizovaných stavieb).</w:delText>
        </w:r>
      </w:del>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110F72F1" w:rsidR="009373D5" w:rsidRPr="002A2CAF" w:rsidDel="00C1012F" w:rsidRDefault="009373D5" w:rsidP="00DD160F">
      <w:pPr>
        <w:spacing w:after="0" w:line="240" w:lineRule="auto"/>
        <w:jc w:val="both"/>
        <w:rPr>
          <w:del w:id="349" w:author="Autor"/>
          <w:rFonts w:ascii="Arial" w:eastAsia="Times New Roman" w:hAnsi="Arial" w:cs="Arial"/>
          <w:sz w:val="20"/>
          <w:szCs w:val="20"/>
        </w:rPr>
      </w:pPr>
    </w:p>
    <w:p w14:paraId="3A31BF1D" w14:textId="18B943CC" w:rsidR="009373D5" w:rsidRPr="002A2CAF" w:rsidDel="00C1012F" w:rsidRDefault="009373D5" w:rsidP="00DD160F">
      <w:pPr>
        <w:spacing w:after="0" w:line="240" w:lineRule="auto"/>
        <w:jc w:val="both"/>
        <w:rPr>
          <w:del w:id="350" w:author="Autor"/>
          <w:rFonts w:ascii="Arial" w:eastAsia="Times New Roman" w:hAnsi="Arial" w:cs="Arial"/>
          <w:sz w:val="20"/>
          <w:szCs w:val="20"/>
        </w:rPr>
      </w:pPr>
    </w:p>
    <w:p w14:paraId="69FAD3FE" w14:textId="166A9E16" w:rsidR="009373D5" w:rsidRPr="002A2CAF" w:rsidDel="00C1012F" w:rsidRDefault="009373D5" w:rsidP="00DD160F">
      <w:pPr>
        <w:spacing w:after="0" w:line="240" w:lineRule="auto"/>
        <w:jc w:val="both"/>
        <w:rPr>
          <w:del w:id="351" w:author="Auto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r w:rsidRPr="00420C9D">
              <w:rPr>
                <w:rFonts w:cs="Arial"/>
              </w:rPr>
              <w:t xml:space="preserve">kontaktná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352"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lastRenderedPageBreak/>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352"/>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DC07280" w:rsidR="009373D5" w:rsidRPr="002A2CAF" w:rsidDel="00F42CD9" w:rsidRDefault="009373D5" w:rsidP="00DD160F">
      <w:pPr>
        <w:spacing w:after="0" w:line="240" w:lineRule="auto"/>
        <w:jc w:val="both"/>
        <w:rPr>
          <w:del w:id="353" w:author="Autor"/>
          <w:rFonts w:ascii="Arial" w:eastAsia="Times New Roman" w:hAnsi="Arial" w:cs="Arial"/>
          <w:sz w:val="20"/>
          <w:szCs w:val="20"/>
        </w:rPr>
      </w:pPr>
    </w:p>
    <w:p w14:paraId="4EBBF322" w14:textId="4F1BC366" w:rsidR="009373D5" w:rsidDel="00F42CD9" w:rsidRDefault="00045F09" w:rsidP="00045F09">
      <w:pPr>
        <w:tabs>
          <w:tab w:val="left" w:pos="1985"/>
        </w:tabs>
        <w:spacing w:after="0" w:line="240" w:lineRule="auto"/>
        <w:ind w:left="1985" w:hanging="1985"/>
        <w:jc w:val="center"/>
        <w:rPr>
          <w:del w:id="354" w:author="Autor"/>
          <w:rFonts w:ascii="Arial" w:eastAsia="Times New Roman" w:hAnsi="Arial" w:cs="Arial"/>
          <w:b/>
          <w:sz w:val="24"/>
          <w:szCs w:val="24"/>
        </w:rPr>
      </w:pPr>
      <w:del w:id="355" w:author="Autor">
        <w:r w:rsidRPr="00045F09" w:rsidDel="00F42CD9">
          <w:rPr>
            <w:rFonts w:ascii="Arial" w:eastAsia="Times New Roman" w:hAnsi="Arial" w:cs="Arial"/>
            <w:b/>
            <w:sz w:val="24"/>
            <w:szCs w:val="24"/>
          </w:rPr>
          <w:delText>PRÍLOHA B11B</w:delText>
        </w:r>
        <w:r w:rsidDel="00F42CD9">
          <w:rPr>
            <w:rFonts w:ascii="Arial" w:eastAsia="Times New Roman" w:hAnsi="Arial" w:cs="Arial"/>
            <w:b/>
            <w:sz w:val="24"/>
            <w:szCs w:val="24"/>
          </w:rPr>
          <w:delText xml:space="preserve"> </w:delText>
        </w:r>
        <w:r w:rsidRPr="00045F09" w:rsidDel="00F42CD9">
          <w:rPr>
            <w:rFonts w:ascii="Arial" w:eastAsia="Times New Roman" w:hAnsi="Arial" w:cs="Arial"/>
            <w:b/>
            <w:sz w:val="24"/>
            <w:szCs w:val="24"/>
          </w:rPr>
          <w:delText>K</w:delText>
        </w:r>
        <w:r w:rsidDel="00F42CD9">
          <w:rPr>
            <w:rFonts w:ascii="Arial" w:eastAsia="Times New Roman" w:hAnsi="Arial" w:cs="Arial"/>
            <w:b/>
            <w:sz w:val="24"/>
            <w:szCs w:val="24"/>
          </w:rPr>
          <w:delText>ĽÚČOVÉ STROJOVÉ VYBAVENIE – PRAVIDLO P2</w:delText>
        </w:r>
      </w:del>
    </w:p>
    <w:p w14:paraId="1C3EDAC7" w14:textId="0AF58EF7" w:rsidR="00D313DC" w:rsidDel="00F42CD9" w:rsidRDefault="00D313DC" w:rsidP="00045F09">
      <w:pPr>
        <w:tabs>
          <w:tab w:val="left" w:pos="1985"/>
        </w:tabs>
        <w:spacing w:after="0" w:line="240" w:lineRule="auto"/>
        <w:ind w:left="1985" w:hanging="1985"/>
        <w:jc w:val="center"/>
        <w:rPr>
          <w:del w:id="356" w:author="Auto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rsidDel="00F42CD9" w14:paraId="1967AF97" w14:textId="6B17F934" w:rsidTr="00D313DC">
        <w:trPr>
          <w:del w:id="357" w:author="Autor"/>
        </w:trPr>
        <w:tc>
          <w:tcPr>
            <w:tcW w:w="5240" w:type="dxa"/>
            <w:tcBorders>
              <w:bottom w:val="thinThickSmallGap" w:sz="24" w:space="0" w:color="auto"/>
            </w:tcBorders>
            <w:shd w:val="clear" w:color="auto" w:fill="auto"/>
          </w:tcPr>
          <w:p w14:paraId="77B1A5DF" w14:textId="77241264" w:rsidR="00D313DC" w:rsidRPr="00045F09" w:rsidDel="00F42CD9" w:rsidRDefault="00D313DC" w:rsidP="00D313DC">
            <w:pPr>
              <w:tabs>
                <w:tab w:val="left" w:pos="1560"/>
              </w:tabs>
              <w:spacing w:after="0" w:line="240" w:lineRule="auto"/>
              <w:jc w:val="center"/>
              <w:rPr>
                <w:del w:id="358" w:author="Autor"/>
                <w:rFonts w:ascii="Arial" w:eastAsia="Times New Roman" w:hAnsi="Arial" w:cs="Times New Roman"/>
                <w:b/>
                <w:bCs/>
                <w:sz w:val="18"/>
                <w:szCs w:val="18"/>
              </w:rPr>
            </w:pPr>
            <w:del w:id="359" w:author="Autor">
              <w:r w:rsidRPr="00045F09" w:rsidDel="00F42CD9">
                <w:rPr>
                  <w:rFonts w:ascii="Arial" w:eastAsia="Times New Roman" w:hAnsi="Arial" w:cs="Times New Roman"/>
                  <w:b/>
                  <w:bCs/>
                  <w:sz w:val="18"/>
                  <w:szCs w:val="18"/>
                </w:rPr>
                <w:delText>Typ stroja a zariadenia</w:delText>
              </w:r>
            </w:del>
          </w:p>
        </w:tc>
        <w:tc>
          <w:tcPr>
            <w:tcW w:w="3969" w:type="dxa"/>
            <w:tcBorders>
              <w:bottom w:val="thinThickSmallGap" w:sz="24" w:space="0" w:color="auto"/>
            </w:tcBorders>
            <w:shd w:val="clear" w:color="auto" w:fill="auto"/>
          </w:tcPr>
          <w:p w14:paraId="753550BF" w14:textId="2F585740" w:rsidR="00D313DC" w:rsidRPr="00045F09" w:rsidDel="00F42CD9" w:rsidRDefault="00D313DC" w:rsidP="00D313DC">
            <w:pPr>
              <w:tabs>
                <w:tab w:val="left" w:pos="1560"/>
              </w:tabs>
              <w:spacing w:after="0" w:line="240" w:lineRule="auto"/>
              <w:jc w:val="center"/>
              <w:rPr>
                <w:del w:id="360" w:author="Autor"/>
                <w:rFonts w:ascii="Arial" w:eastAsia="Times New Roman" w:hAnsi="Arial" w:cs="Times New Roman"/>
                <w:b/>
                <w:bCs/>
                <w:sz w:val="18"/>
                <w:szCs w:val="18"/>
              </w:rPr>
            </w:pPr>
            <w:del w:id="361" w:author="Autor">
              <w:r w:rsidRPr="00045F09" w:rsidDel="00F42CD9">
                <w:rPr>
                  <w:rFonts w:ascii="Arial" w:eastAsia="Times New Roman" w:hAnsi="Arial" w:cs="Times New Roman"/>
                  <w:b/>
                  <w:bCs/>
                  <w:sz w:val="18"/>
                  <w:szCs w:val="18"/>
                </w:rPr>
                <w:delText xml:space="preserve">Celkový počet </w:delText>
              </w:r>
              <w:r w:rsidDel="00F42CD9">
                <w:rPr>
                  <w:rFonts w:ascii="Arial" w:eastAsia="Times New Roman" w:hAnsi="Arial" w:cs="Times New Roman"/>
                  <w:b/>
                  <w:bCs/>
                  <w:sz w:val="18"/>
                  <w:szCs w:val="18"/>
                </w:rPr>
                <w:delText>kompletov</w:delText>
              </w:r>
            </w:del>
          </w:p>
        </w:tc>
      </w:tr>
      <w:tr w:rsidR="00D313DC" w:rsidRPr="00045F09" w:rsidDel="00F42CD9" w14:paraId="70ED55F7" w14:textId="383815C0" w:rsidTr="00D313DC">
        <w:trPr>
          <w:del w:id="362" w:author="Auto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11C0409F" w:rsidR="00D313DC" w:rsidRPr="002A2CAF" w:rsidDel="00F42CD9" w:rsidRDefault="00D313DC" w:rsidP="00D313DC">
            <w:pPr>
              <w:widowControl w:val="0"/>
              <w:tabs>
                <w:tab w:val="left" w:pos="567"/>
                <w:tab w:val="left" w:pos="851"/>
                <w:tab w:val="left" w:pos="1134"/>
                <w:tab w:val="left" w:pos="1276"/>
              </w:tabs>
              <w:spacing w:after="0" w:line="240" w:lineRule="auto"/>
              <w:contextualSpacing/>
              <w:rPr>
                <w:del w:id="363" w:author="Autor"/>
                <w:rFonts w:ascii="Arial" w:eastAsia="Arial" w:hAnsi="Arial" w:cs="Arial"/>
                <w:b/>
                <w:color w:val="000000"/>
                <w:sz w:val="20"/>
                <w:szCs w:val="20"/>
              </w:rPr>
            </w:pPr>
            <w:del w:id="364" w:author="Autor">
              <w:r w:rsidRPr="002A2CAF" w:rsidDel="00F42CD9">
                <w:rPr>
                  <w:rFonts w:ascii="Arial" w:eastAsia="Arial" w:hAnsi="Arial" w:cs="Arial"/>
                  <w:b/>
                  <w:color w:val="000000"/>
                  <w:sz w:val="20"/>
                  <w:szCs w:val="20"/>
                </w:rPr>
                <w:delText>Stroje na zemné práce</w:delText>
              </w:r>
            </w:del>
          </w:p>
          <w:p w14:paraId="498BC54E" w14:textId="177BC9A3" w:rsidR="00D313DC" w:rsidRPr="002A2CAF" w:rsidDel="00F42CD9" w:rsidRDefault="00D313DC" w:rsidP="00D313DC">
            <w:pPr>
              <w:widowControl w:val="0"/>
              <w:tabs>
                <w:tab w:val="left" w:pos="567"/>
                <w:tab w:val="left" w:pos="851"/>
                <w:tab w:val="left" w:pos="1134"/>
                <w:tab w:val="left" w:pos="1276"/>
              </w:tabs>
              <w:spacing w:after="0" w:line="240" w:lineRule="auto"/>
              <w:contextualSpacing/>
              <w:rPr>
                <w:del w:id="365" w:author="Autor"/>
                <w:rFonts w:ascii="Arial" w:eastAsia="Arial" w:hAnsi="Arial" w:cs="Arial"/>
                <w:color w:val="000000"/>
                <w:sz w:val="20"/>
                <w:szCs w:val="20"/>
              </w:rPr>
            </w:pPr>
            <w:del w:id="366" w:author="Autor">
              <w:r w:rsidRPr="002A2CAF" w:rsidDel="00F42CD9">
                <w:rPr>
                  <w:rFonts w:ascii="Arial" w:eastAsia="Arial" w:hAnsi="Arial" w:cs="Arial"/>
                  <w:color w:val="000000"/>
                  <w:sz w:val="20"/>
                  <w:szCs w:val="20"/>
                </w:rPr>
                <w:delText>1 komplet:</w:delText>
              </w:r>
            </w:del>
          </w:p>
          <w:p w14:paraId="121D0B71" w14:textId="02F33CB3"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67" w:author="Autor"/>
                <w:rFonts w:ascii="Arial" w:eastAsia="Arial" w:hAnsi="Arial" w:cs="Arial"/>
                <w:sz w:val="20"/>
                <w:szCs w:val="20"/>
              </w:rPr>
            </w:pPr>
            <w:del w:id="368" w:author="Autor">
              <w:r w:rsidRPr="002A2CAF" w:rsidDel="00F42CD9">
                <w:rPr>
                  <w:rFonts w:ascii="Arial" w:eastAsia="Arial" w:hAnsi="Arial" w:cs="Arial"/>
                  <w:sz w:val="20"/>
                  <w:szCs w:val="20"/>
                </w:rPr>
                <w:delText>Dozér – 2 ks</w:delText>
              </w:r>
            </w:del>
          </w:p>
          <w:p w14:paraId="7F4CBA2D" w14:textId="7C10CE47"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69" w:author="Autor"/>
                <w:rFonts w:ascii="Arial" w:eastAsia="Arial" w:hAnsi="Arial" w:cs="Arial"/>
                <w:sz w:val="20"/>
                <w:szCs w:val="20"/>
              </w:rPr>
            </w:pPr>
            <w:del w:id="370" w:author="Autor">
              <w:r w:rsidRPr="002A2CAF" w:rsidDel="00F42CD9">
                <w:rPr>
                  <w:rFonts w:ascii="Arial" w:eastAsia="Arial" w:hAnsi="Arial" w:cs="Arial"/>
                  <w:sz w:val="20"/>
                  <w:szCs w:val="20"/>
                </w:rPr>
                <w:delText>Nákladný automobil (6x6 alebo 8x8) – 15 ks</w:delText>
              </w:r>
            </w:del>
          </w:p>
          <w:p w14:paraId="3D8F3F2B" w14:textId="2BC68550"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71" w:author="Autor"/>
                <w:rFonts w:ascii="Arial" w:eastAsia="Arial" w:hAnsi="Arial" w:cs="Arial"/>
                <w:sz w:val="20"/>
                <w:szCs w:val="20"/>
              </w:rPr>
            </w:pPr>
            <w:del w:id="372" w:author="Autor">
              <w:r w:rsidRPr="002A2CAF" w:rsidDel="00F42CD9">
                <w:rPr>
                  <w:rFonts w:ascii="Arial" w:eastAsia="Arial" w:hAnsi="Arial" w:cs="Arial"/>
                  <w:sz w:val="20"/>
                  <w:szCs w:val="20"/>
                </w:rPr>
                <w:delText>Gréder – 2 ks</w:delText>
              </w:r>
            </w:del>
          </w:p>
          <w:p w14:paraId="3B7720F9" w14:textId="79F509ED"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73" w:author="Autor"/>
                <w:rFonts w:ascii="Arial" w:eastAsia="Arial" w:hAnsi="Arial" w:cs="Arial"/>
                <w:sz w:val="20"/>
                <w:szCs w:val="20"/>
              </w:rPr>
            </w:pPr>
            <w:del w:id="374" w:author="Autor">
              <w:r w:rsidRPr="002A2CAF" w:rsidDel="00F42CD9">
                <w:rPr>
                  <w:rFonts w:ascii="Arial" w:eastAsia="Arial" w:hAnsi="Arial" w:cs="Arial"/>
                  <w:sz w:val="20"/>
                  <w:szCs w:val="20"/>
                </w:rPr>
                <w:delText>Kolesový nakladač – 2 ks</w:delText>
              </w:r>
            </w:del>
          </w:p>
          <w:p w14:paraId="6438CDD1" w14:textId="488ACE52"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75" w:author="Autor"/>
                <w:rFonts w:ascii="Arial" w:eastAsia="Arial" w:hAnsi="Arial" w:cs="Arial"/>
                <w:sz w:val="20"/>
                <w:szCs w:val="20"/>
              </w:rPr>
            </w:pPr>
            <w:del w:id="376" w:author="Autor">
              <w:r w:rsidRPr="002A2CAF" w:rsidDel="00F42CD9">
                <w:rPr>
                  <w:rFonts w:ascii="Arial" w:eastAsia="Arial" w:hAnsi="Arial" w:cs="Arial"/>
                  <w:sz w:val="20"/>
                  <w:szCs w:val="20"/>
                </w:rPr>
                <w:delText>Pásové rýpadlo – 2 ks</w:delText>
              </w:r>
            </w:del>
          </w:p>
          <w:p w14:paraId="723CB133" w14:textId="1019F822"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77" w:author="Autor"/>
                <w:rFonts w:ascii="Arial" w:eastAsia="Arial" w:hAnsi="Arial" w:cs="Arial"/>
                <w:sz w:val="20"/>
                <w:szCs w:val="20"/>
              </w:rPr>
            </w:pPr>
            <w:del w:id="378" w:author="Autor">
              <w:r w:rsidRPr="002A2CAF" w:rsidDel="00F42CD9">
                <w:rPr>
                  <w:rFonts w:ascii="Arial" w:eastAsia="Arial" w:hAnsi="Arial" w:cs="Arial"/>
                  <w:sz w:val="20"/>
                  <w:szCs w:val="20"/>
                </w:rPr>
                <w:delText>Kolesové rýpadlo – 2 ks</w:delText>
              </w:r>
            </w:del>
          </w:p>
          <w:p w14:paraId="1D66EF69" w14:textId="4F50E9BF" w:rsidR="00D313DC" w:rsidRPr="002A2CAF" w:rsidDel="00F42CD9" w:rsidRDefault="00D313DC" w:rsidP="00D313DC">
            <w:pPr>
              <w:widowControl w:val="0"/>
              <w:numPr>
                <w:ilvl w:val="0"/>
                <w:numId w:val="55"/>
              </w:numPr>
              <w:tabs>
                <w:tab w:val="left" w:pos="851"/>
                <w:tab w:val="left" w:pos="1134"/>
                <w:tab w:val="left" w:pos="1276"/>
              </w:tabs>
              <w:spacing w:after="0" w:line="240" w:lineRule="auto"/>
              <w:ind w:left="341"/>
              <w:contextualSpacing/>
              <w:rPr>
                <w:del w:id="379" w:author="Autor"/>
                <w:rFonts w:ascii="Arial" w:eastAsia="Arial" w:hAnsi="Arial" w:cs="Arial"/>
                <w:sz w:val="20"/>
                <w:szCs w:val="20"/>
              </w:rPr>
            </w:pPr>
            <w:del w:id="380" w:author="Autor">
              <w:r w:rsidRPr="002A2CAF" w:rsidDel="00F42CD9">
                <w:rPr>
                  <w:rFonts w:ascii="Arial" w:eastAsia="Arial" w:hAnsi="Arial" w:cs="Arial"/>
                  <w:sz w:val="20"/>
                  <w:szCs w:val="20"/>
                </w:rPr>
                <w:delText>Rýpadlo – nakladač – 2 ks</w:delText>
              </w:r>
            </w:del>
          </w:p>
          <w:p w14:paraId="10FB489E" w14:textId="51080EC2" w:rsidR="00D313DC" w:rsidRPr="00D313DC" w:rsidDel="00F42CD9" w:rsidRDefault="00D313DC" w:rsidP="00D313DC">
            <w:pPr>
              <w:pStyle w:val="Odsekzoznamu"/>
              <w:numPr>
                <w:ilvl w:val="0"/>
                <w:numId w:val="55"/>
              </w:numPr>
              <w:tabs>
                <w:tab w:val="left" w:pos="1560"/>
              </w:tabs>
              <w:spacing w:after="0" w:line="240" w:lineRule="auto"/>
              <w:ind w:left="311" w:hanging="311"/>
              <w:jc w:val="both"/>
              <w:rPr>
                <w:del w:id="381" w:author="Autor"/>
                <w:rFonts w:ascii="Arial" w:eastAsia="Times New Roman" w:hAnsi="Arial" w:cs="Times New Roman"/>
                <w:bCs/>
                <w:sz w:val="20"/>
                <w:szCs w:val="20"/>
              </w:rPr>
            </w:pPr>
            <w:del w:id="382" w:author="Autor">
              <w:r w:rsidRPr="00D313DC" w:rsidDel="00F42CD9">
                <w:rPr>
                  <w:rFonts w:ascii="Arial" w:eastAsia="Arial" w:hAnsi="Arial" w:cs="Arial"/>
                  <w:sz w:val="20"/>
                  <w:szCs w:val="20"/>
                </w:rPr>
                <w:delText xml:space="preserve">Vibračný </w:delText>
              </w:r>
              <w:r w:rsidRPr="00D313DC" w:rsidDel="00F42CD9">
                <w:rPr>
                  <w:rFonts w:ascii="Arial" w:eastAsia="Arial" w:hAnsi="Arial" w:cs="Arial"/>
                  <w:color w:val="000000"/>
                  <w:sz w:val="20"/>
                  <w:szCs w:val="20"/>
                </w:rPr>
                <w:delText>zemný valec – 2 ks</w:delText>
              </w:r>
            </w:del>
          </w:p>
        </w:tc>
        <w:tc>
          <w:tcPr>
            <w:tcW w:w="3969" w:type="dxa"/>
            <w:shd w:val="clear" w:color="auto" w:fill="auto"/>
          </w:tcPr>
          <w:p w14:paraId="131D9517" w14:textId="3D2B1101" w:rsidR="00D313DC" w:rsidRPr="00045F09" w:rsidDel="00F42CD9" w:rsidRDefault="00D313DC" w:rsidP="00D313DC">
            <w:pPr>
              <w:tabs>
                <w:tab w:val="left" w:pos="1560"/>
              </w:tabs>
              <w:spacing w:after="0" w:line="240" w:lineRule="auto"/>
              <w:jc w:val="center"/>
              <w:rPr>
                <w:del w:id="383" w:author="Autor"/>
                <w:rFonts w:ascii="Arial" w:eastAsia="Times New Roman" w:hAnsi="Arial" w:cs="Times New Roman"/>
                <w:bCs/>
                <w:sz w:val="20"/>
                <w:szCs w:val="20"/>
              </w:rPr>
            </w:pPr>
          </w:p>
        </w:tc>
      </w:tr>
      <w:tr w:rsidR="00D313DC" w:rsidRPr="00045F09" w:rsidDel="00F42CD9" w14:paraId="4B625B8B" w14:textId="515F6520" w:rsidTr="00D313DC">
        <w:trPr>
          <w:del w:id="384" w:author="Auto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5AA73E0A" w:rsidR="00D313DC" w:rsidRPr="002A2CAF" w:rsidDel="00F42CD9" w:rsidRDefault="00D313DC" w:rsidP="00D313DC">
            <w:pPr>
              <w:widowControl w:val="0"/>
              <w:tabs>
                <w:tab w:val="left" w:pos="567"/>
                <w:tab w:val="left" w:pos="851"/>
                <w:tab w:val="left" w:pos="1134"/>
                <w:tab w:val="left" w:pos="1276"/>
              </w:tabs>
              <w:spacing w:after="0" w:line="240" w:lineRule="auto"/>
              <w:contextualSpacing/>
              <w:rPr>
                <w:del w:id="385" w:author="Autor"/>
                <w:rFonts w:ascii="Arial" w:eastAsia="Arial" w:hAnsi="Arial" w:cs="Arial"/>
                <w:b/>
                <w:color w:val="000000"/>
                <w:sz w:val="20"/>
                <w:szCs w:val="20"/>
              </w:rPr>
            </w:pPr>
            <w:del w:id="386" w:author="Autor">
              <w:r w:rsidRPr="002A2CAF" w:rsidDel="00F42CD9">
                <w:rPr>
                  <w:rFonts w:ascii="Arial" w:eastAsia="Arial" w:hAnsi="Arial" w:cs="Arial"/>
                  <w:b/>
                  <w:color w:val="000000"/>
                  <w:sz w:val="20"/>
                  <w:szCs w:val="20"/>
                </w:rPr>
                <w:delText>Stroje na realizáciu tunelov</w:delText>
              </w:r>
            </w:del>
          </w:p>
          <w:p w14:paraId="32E6F907" w14:textId="5D03F6EC" w:rsidR="00D313DC" w:rsidRPr="002A2CAF" w:rsidDel="00F42CD9" w:rsidRDefault="00D313DC" w:rsidP="00D313DC">
            <w:pPr>
              <w:widowControl w:val="0"/>
              <w:tabs>
                <w:tab w:val="left" w:pos="567"/>
                <w:tab w:val="left" w:pos="851"/>
                <w:tab w:val="left" w:pos="1134"/>
                <w:tab w:val="left" w:pos="1276"/>
              </w:tabs>
              <w:spacing w:after="0" w:line="240" w:lineRule="auto"/>
              <w:contextualSpacing/>
              <w:rPr>
                <w:del w:id="387" w:author="Autor"/>
                <w:rFonts w:ascii="Arial" w:eastAsia="Arial" w:hAnsi="Arial" w:cs="Arial"/>
                <w:color w:val="000000"/>
                <w:sz w:val="20"/>
                <w:szCs w:val="20"/>
              </w:rPr>
            </w:pPr>
            <w:del w:id="388" w:author="Autor">
              <w:r w:rsidRPr="002A2CAF" w:rsidDel="00F42CD9">
                <w:rPr>
                  <w:rFonts w:ascii="Arial" w:eastAsia="Arial" w:hAnsi="Arial" w:cs="Arial"/>
                  <w:color w:val="000000"/>
                  <w:sz w:val="20"/>
                  <w:szCs w:val="20"/>
                </w:rPr>
                <w:delText>1 komplet:</w:delText>
              </w:r>
            </w:del>
          </w:p>
          <w:p w14:paraId="61EC4EB8" w14:textId="3DB481B8" w:rsidR="00D313DC" w:rsidRPr="002A2CAF" w:rsidDel="00F42CD9" w:rsidRDefault="00D313DC" w:rsidP="00D313DC">
            <w:pPr>
              <w:widowControl w:val="0"/>
              <w:numPr>
                <w:ilvl w:val="0"/>
                <w:numId w:val="56"/>
              </w:numPr>
              <w:tabs>
                <w:tab w:val="left" w:pos="360"/>
                <w:tab w:val="left" w:pos="1134"/>
                <w:tab w:val="left" w:pos="1276"/>
              </w:tabs>
              <w:spacing w:after="0" w:line="240" w:lineRule="auto"/>
              <w:ind w:left="341"/>
              <w:contextualSpacing/>
              <w:rPr>
                <w:del w:id="389" w:author="Autor"/>
                <w:rFonts w:ascii="Arial" w:eastAsia="Arial" w:hAnsi="Arial" w:cs="Arial"/>
                <w:color w:val="000000"/>
                <w:sz w:val="20"/>
                <w:szCs w:val="20"/>
              </w:rPr>
            </w:pPr>
            <w:del w:id="390" w:author="Autor">
              <w:r w:rsidRPr="002A2CAF" w:rsidDel="00F42CD9">
                <w:rPr>
                  <w:rFonts w:ascii="Arial" w:eastAsia="Arial" w:hAnsi="Arial" w:cs="Arial"/>
                  <w:color w:val="000000"/>
                  <w:sz w:val="20"/>
                  <w:szCs w:val="20"/>
                </w:rPr>
                <w:delText>Vrtný voz dvojlafetový pre tunelové práce – 4</w:delText>
              </w:r>
              <w:r w:rsidDel="00F42CD9">
                <w:rPr>
                  <w:rFonts w:ascii="Arial" w:eastAsia="Arial" w:hAnsi="Arial" w:cs="Arial"/>
                  <w:color w:val="000000"/>
                  <w:sz w:val="20"/>
                  <w:szCs w:val="20"/>
                </w:rPr>
                <w:delText xml:space="preserve"> </w:delText>
              </w:r>
              <w:r w:rsidRPr="002A2CAF" w:rsidDel="00F42CD9">
                <w:rPr>
                  <w:rFonts w:ascii="Arial" w:eastAsia="Arial" w:hAnsi="Arial" w:cs="Arial"/>
                  <w:color w:val="000000"/>
                  <w:sz w:val="20"/>
                  <w:szCs w:val="20"/>
                </w:rPr>
                <w:delText>ks</w:delText>
              </w:r>
            </w:del>
          </w:p>
          <w:p w14:paraId="4194C621" w14:textId="50E15585" w:rsidR="00D313DC" w:rsidRPr="002A2CAF" w:rsidDel="00F42CD9" w:rsidRDefault="00D313DC" w:rsidP="00D313DC">
            <w:pPr>
              <w:widowControl w:val="0"/>
              <w:numPr>
                <w:ilvl w:val="0"/>
                <w:numId w:val="56"/>
              </w:numPr>
              <w:tabs>
                <w:tab w:val="left" w:pos="360"/>
                <w:tab w:val="left" w:pos="1134"/>
                <w:tab w:val="left" w:pos="1276"/>
              </w:tabs>
              <w:spacing w:after="0" w:line="240" w:lineRule="auto"/>
              <w:ind w:left="341"/>
              <w:contextualSpacing/>
              <w:rPr>
                <w:del w:id="391" w:author="Autor"/>
                <w:rFonts w:ascii="Arial" w:eastAsia="Arial" w:hAnsi="Arial" w:cs="Arial"/>
                <w:color w:val="000000"/>
                <w:sz w:val="20"/>
                <w:szCs w:val="20"/>
              </w:rPr>
            </w:pPr>
            <w:del w:id="392" w:author="Autor">
              <w:r w:rsidRPr="002A2CAF" w:rsidDel="00F42CD9">
                <w:rPr>
                  <w:rFonts w:ascii="Arial" w:eastAsia="Arial" w:hAnsi="Arial" w:cs="Arial"/>
                  <w:color w:val="000000"/>
                  <w:sz w:val="20"/>
                  <w:szCs w:val="20"/>
                </w:rPr>
                <w:delText>Pásové tunelové rýpadlo – 4 ks</w:delText>
              </w:r>
            </w:del>
          </w:p>
          <w:p w14:paraId="21B17B79" w14:textId="1E23F501" w:rsidR="00D313DC" w:rsidDel="00F42CD9" w:rsidRDefault="00D313DC" w:rsidP="00D313DC">
            <w:pPr>
              <w:widowControl w:val="0"/>
              <w:numPr>
                <w:ilvl w:val="0"/>
                <w:numId w:val="56"/>
              </w:numPr>
              <w:tabs>
                <w:tab w:val="left" w:pos="360"/>
                <w:tab w:val="left" w:pos="1134"/>
                <w:tab w:val="left" w:pos="1276"/>
              </w:tabs>
              <w:spacing w:after="0" w:line="240" w:lineRule="auto"/>
              <w:ind w:left="341"/>
              <w:contextualSpacing/>
              <w:rPr>
                <w:del w:id="393" w:author="Autor"/>
                <w:rFonts w:ascii="Arial" w:eastAsia="Arial" w:hAnsi="Arial" w:cs="Arial"/>
                <w:color w:val="000000"/>
                <w:sz w:val="20"/>
                <w:szCs w:val="20"/>
              </w:rPr>
            </w:pPr>
            <w:del w:id="394" w:author="Autor">
              <w:r w:rsidRPr="002A2CAF" w:rsidDel="00F42CD9">
                <w:rPr>
                  <w:rFonts w:ascii="Arial" w:eastAsia="Arial" w:hAnsi="Arial" w:cs="Arial"/>
                  <w:color w:val="000000"/>
                  <w:sz w:val="20"/>
                  <w:szCs w:val="20"/>
                </w:rPr>
                <w:delText>Kolesový nakladač pre tunelové práce s objemom lyžice min. 3,5 m3 – 4 ks</w:delText>
              </w:r>
            </w:del>
          </w:p>
          <w:p w14:paraId="2394A240" w14:textId="647AE421" w:rsidR="00D313DC" w:rsidRPr="00D313DC" w:rsidDel="00F42CD9" w:rsidRDefault="00D313DC" w:rsidP="00D313DC">
            <w:pPr>
              <w:widowControl w:val="0"/>
              <w:numPr>
                <w:ilvl w:val="0"/>
                <w:numId w:val="56"/>
              </w:numPr>
              <w:tabs>
                <w:tab w:val="left" w:pos="360"/>
                <w:tab w:val="left" w:pos="1134"/>
                <w:tab w:val="left" w:pos="1276"/>
              </w:tabs>
              <w:spacing w:after="0" w:line="240" w:lineRule="auto"/>
              <w:ind w:left="341"/>
              <w:contextualSpacing/>
              <w:rPr>
                <w:del w:id="395" w:author="Autor"/>
                <w:rFonts w:ascii="Arial" w:eastAsia="Arial" w:hAnsi="Arial" w:cs="Arial"/>
                <w:color w:val="000000"/>
                <w:sz w:val="20"/>
                <w:szCs w:val="20"/>
              </w:rPr>
            </w:pPr>
            <w:del w:id="396" w:author="Autor">
              <w:r w:rsidRPr="00D313DC" w:rsidDel="00F42CD9">
                <w:rPr>
                  <w:rFonts w:ascii="Arial" w:eastAsia="Arial" w:hAnsi="Arial" w:cs="Arial"/>
                  <w:color w:val="000000"/>
                  <w:sz w:val="20"/>
                  <w:szCs w:val="20"/>
                </w:rPr>
                <w:delText>Manipulátor na striekanie betónovej zmesi – 3 ks</w:delText>
              </w:r>
            </w:del>
          </w:p>
        </w:tc>
        <w:tc>
          <w:tcPr>
            <w:tcW w:w="3969" w:type="dxa"/>
            <w:shd w:val="clear" w:color="auto" w:fill="auto"/>
          </w:tcPr>
          <w:p w14:paraId="18212A59" w14:textId="598EABBD" w:rsidR="00D313DC" w:rsidRPr="00045F09" w:rsidDel="00F42CD9" w:rsidRDefault="00D313DC" w:rsidP="00D313DC">
            <w:pPr>
              <w:tabs>
                <w:tab w:val="left" w:pos="1560"/>
              </w:tabs>
              <w:spacing w:after="0" w:line="240" w:lineRule="auto"/>
              <w:jc w:val="center"/>
              <w:rPr>
                <w:del w:id="397" w:author="Autor"/>
                <w:rFonts w:ascii="Arial" w:eastAsia="Times New Roman" w:hAnsi="Arial" w:cs="Times New Roman"/>
                <w:bCs/>
                <w:sz w:val="20"/>
                <w:szCs w:val="20"/>
              </w:rPr>
            </w:pPr>
          </w:p>
        </w:tc>
      </w:tr>
      <w:tr w:rsidR="00D313DC" w:rsidRPr="00045F09" w:rsidDel="00F42CD9" w14:paraId="6D6DD2F8" w14:textId="6AADD25C" w:rsidTr="00D313DC">
        <w:trPr>
          <w:del w:id="398" w:author="Auto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53B752F1" w:rsidR="00D313DC" w:rsidRPr="002A2CAF" w:rsidDel="00F42CD9" w:rsidRDefault="00D313DC" w:rsidP="00D313DC">
            <w:pPr>
              <w:widowControl w:val="0"/>
              <w:tabs>
                <w:tab w:val="left" w:pos="567"/>
                <w:tab w:val="left" w:pos="851"/>
                <w:tab w:val="left" w:pos="1134"/>
                <w:tab w:val="left" w:pos="1276"/>
              </w:tabs>
              <w:spacing w:after="0" w:line="240" w:lineRule="auto"/>
              <w:rPr>
                <w:del w:id="399" w:author="Autor"/>
                <w:rFonts w:ascii="Arial" w:eastAsia="Arial" w:hAnsi="Arial" w:cs="Arial"/>
                <w:b/>
                <w:color w:val="000000"/>
                <w:sz w:val="20"/>
                <w:szCs w:val="20"/>
              </w:rPr>
            </w:pPr>
            <w:del w:id="400" w:author="Autor">
              <w:r w:rsidRPr="002A2CAF" w:rsidDel="00F42CD9">
                <w:rPr>
                  <w:rFonts w:ascii="Arial" w:eastAsia="Arial" w:hAnsi="Arial" w:cs="Arial"/>
                  <w:b/>
                  <w:color w:val="000000"/>
                  <w:sz w:val="20"/>
                  <w:szCs w:val="20"/>
                </w:rPr>
                <w:delText>Špeciálne stroje a vybavenie</w:delText>
              </w:r>
            </w:del>
          </w:p>
          <w:p w14:paraId="282DC271" w14:textId="3AF5CAFB" w:rsidR="00D313DC" w:rsidRPr="002A2CAF" w:rsidDel="00F42CD9" w:rsidRDefault="00D313DC" w:rsidP="00D313DC">
            <w:pPr>
              <w:widowControl w:val="0"/>
              <w:tabs>
                <w:tab w:val="left" w:pos="567"/>
                <w:tab w:val="left" w:pos="851"/>
                <w:tab w:val="left" w:pos="1134"/>
                <w:tab w:val="left" w:pos="1276"/>
              </w:tabs>
              <w:spacing w:after="0" w:line="240" w:lineRule="auto"/>
              <w:rPr>
                <w:del w:id="401" w:author="Autor"/>
                <w:rFonts w:ascii="Arial" w:eastAsia="Arial" w:hAnsi="Arial" w:cs="Arial"/>
                <w:color w:val="000000"/>
                <w:sz w:val="20"/>
                <w:szCs w:val="20"/>
              </w:rPr>
            </w:pPr>
            <w:del w:id="402" w:author="Autor">
              <w:r w:rsidRPr="002A2CAF" w:rsidDel="00F42CD9">
                <w:rPr>
                  <w:rFonts w:ascii="Arial" w:eastAsia="Arial" w:hAnsi="Arial" w:cs="Arial"/>
                  <w:color w:val="000000"/>
                  <w:sz w:val="20"/>
                  <w:szCs w:val="20"/>
                </w:rPr>
                <w:delText>1 komplet:</w:delText>
              </w:r>
            </w:del>
          </w:p>
          <w:p w14:paraId="7E893938" w14:textId="0278DA73" w:rsidR="00D313DC" w:rsidRPr="002A2CAF" w:rsidDel="00F42CD9" w:rsidRDefault="00D313DC" w:rsidP="00D313DC">
            <w:pPr>
              <w:widowControl w:val="0"/>
              <w:numPr>
                <w:ilvl w:val="0"/>
                <w:numId w:val="57"/>
              </w:numPr>
              <w:tabs>
                <w:tab w:val="left" w:pos="341"/>
                <w:tab w:val="left" w:pos="1134"/>
                <w:tab w:val="left" w:pos="1276"/>
              </w:tabs>
              <w:spacing w:after="0" w:line="240" w:lineRule="auto"/>
              <w:ind w:left="341" w:hanging="341"/>
              <w:contextualSpacing/>
              <w:rPr>
                <w:del w:id="403" w:author="Autor"/>
                <w:rFonts w:ascii="Arial" w:eastAsia="Arial" w:hAnsi="Arial" w:cs="Arial"/>
                <w:color w:val="000000"/>
                <w:sz w:val="20"/>
                <w:szCs w:val="20"/>
              </w:rPr>
            </w:pPr>
            <w:del w:id="404" w:author="Autor">
              <w:r w:rsidRPr="002A2CAF" w:rsidDel="00F42CD9">
                <w:rPr>
                  <w:rFonts w:ascii="Arial" w:eastAsia="Arial" w:hAnsi="Arial" w:cs="Arial"/>
                  <w:color w:val="000000"/>
                  <w:sz w:val="20"/>
                  <w:szCs w:val="20"/>
                </w:rPr>
                <w:delText xml:space="preserve">1 x výsuvná skruž alebo </w:delText>
              </w:r>
            </w:del>
          </w:p>
          <w:p w14:paraId="7165272E" w14:textId="37A43C83" w:rsidR="00D313DC" w:rsidRPr="002A2CAF" w:rsidDel="00F42CD9" w:rsidRDefault="00D313DC" w:rsidP="00D313DC">
            <w:pPr>
              <w:widowControl w:val="0"/>
              <w:numPr>
                <w:ilvl w:val="0"/>
                <w:numId w:val="57"/>
              </w:numPr>
              <w:tabs>
                <w:tab w:val="left" w:pos="341"/>
                <w:tab w:val="left" w:pos="1134"/>
                <w:tab w:val="left" w:pos="1276"/>
              </w:tabs>
              <w:spacing w:after="0" w:line="240" w:lineRule="auto"/>
              <w:ind w:left="341" w:hanging="341"/>
              <w:contextualSpacing/>
              <w:rPr>
                <w:del w:id="405" w:author="Autor"/>
                <w:rFonts w:ascii="Arial" w:eastAsia="Arial" w:hAnsi="Arial" w:cs="Arial"/>
                <w:color w:val="000000"/>
                <w:sz w:val="20"/>
                <w:szCs w:val="20"/>
              </w:rPr>
            </w:pPr>
            <w:del w:id="406" w:author="Autor">
              <w:r w:rsidRPr="002A2CAF" w:rsidDel="00F42CD9">
                <w:rPr>
                  <w:rFonts w:ascii="Arial" w:eastAsia="Arial" w:hAnsi="Arial" w:cs="Arial"/>
                  <w:color w:val="000000"/>
                  <w:sz w:val="20"/>
                  <w:szCs w:val="20"/>
                </w:rPr>
                <w:delText xml:space="preserve">4 x betonárske vozíky pre letmú betonáž alebo 1 x montážny súbor </w:delText>
              </w:r>
            </w:del>
          </w:p>
          <w:p w14:paraId="33981FD8" w14:textId="32B233A6" w:rsidR="00D313DC" w:rsidRPr="002A2CAF" w:rsidDel="00F42CD9" w:rsidRDefault="00D313DC" w:rsidP="00D313DC">
            <w:pPr>
              <w:widowControl w:val="0"/>
              <w:numPr>
                <w:ilvl w:val="0"/>
                <w:numId w:val="57"/>
              </w:numPr>
              <w:tabs>
                <w:tab w:val="left" w:pos="341"/>
                <w:tab w:val="left" w:pos="1134"/>
                <w:tab w:val="left" w:pos="1276"/>
              </w:tabs>
              <w:spacing w:after="0" w:line="240" w:lineRule="auto"/>
              <w:ind w:left="341" w:hanging="341"/>
              <w:contextualSpacing/>
              <w:rPr>
                <w:del w:id="407" w:author="Autor"/>
                <w:rFonts w:ascii="Arial" w:eastAsia="Arial" w:hAnsi="Arial" w:cs="Arial"/>
                <w:color w:val="000000"/>
                <w:sz w:val="20"/>
                <w:szCs w:val="20"/>
              </w:rPr>
            </w:pPr>
            <w:del w:id="408" w:author="Autor">
              <w:r w:rsidRPr="002A2CAF" w:rsidDel="00F42CD9">
                <w:rPr>
                  <w:rFonts w:ascii="Arial" w:eastAsia="Arial" w:hAnsi="Arial" w:cs="Arial"/>
                  <w:color w:val="000000"/>
                  <w:sz w:val="20"/>
                  <w:szCs w:val="20"/>
                </w:rPr>
                <w:delText xml:space="preserve">alebo 1 x technológia vysúvania </w:delText>
              </w:r>
            </w:del>
          </w:p>
          <w:p w14:paraId="6E0A69FF" w14:textId="5D82A808" w:rsidR="00D313DC" w:rsidDel="00F42CD9" w:rsidRDefault="00D313DC" w:rsidP="00D313DC">
            <w:pPr>
              <w:widowControl w:val="0"/>
              <w:numPr>
                <w:ilvl w:val="0"/>
                <w:numId w:val="57"/>
              </w:numPr>
              <w:tabs>
                <w:tab w:val="left" w:pos="341"/>
                <w:tab w:val="left" w:pos="1134"/>
                <w:tab w:val="left" w:pos="1276"/>
              </w:tabs>
              <w:spacing w:after="0" w:line="240" w:lineRule="auto"/>
              <w:ind w:left="341" w:hanging="341"/>
              <w:contextualSpacing/>
              <w:rPr>
                <w:del w:id="409" w:author="Autor"/>
                <w:rFonts w:ascii="Arial" w:eastAsia="Arial" w:hAnsi="Arial" w:cs="Arial"/>
                <w:color w:val="000000"/>
                <w:sz w:val="20"/>
                <w:szCs w:val="20"/>
              </w:rPr>
            </w:pPr>
            <w:del w:id="410" w:author="Autor">
              <w:r w:rsidRPr="002A2CAF" w:rsidDel="00F42CD9">
                <w:rPr>
                  <w:rFonts w:ascii="Arial" w:eastAsia="Arial" w:hAnsi="Arial" w:cs="Arial"/>
                  <w:color w:val="000000"/>
                  <w:sz w:val="20"/>
                  <w:szCs w:val="20"/>
                </w:rPr>
                <w:delText>alebo 75 000 m</w:delText>
              </w:r>
              <w:r w:rsidRPr="002A2CAF" w:rsidDel="00F42CD9">
                <w:rPr>
                  <w:rFonts w:ascii="Arial" w:eastAsia="Arial" w:hAnsi="Arial" w:cs="Arial"/>
                  <w:color w:val="000000"/>
                  <w:sz w:val="20"/>
                  <w:szCs w:val="20"/>
                  <w:vertAlign w:val="superscript"/>
                </w:rPr>
                <w:delText>3</w:delText>
              </w:r>
              <w:r w:rsidRPr="002A2CAF" w:rsidDel="00F42CD9">
                <w:rPr>
                  <w:rFonts w:ascii="Arial" w:eastAsia="Arial" w:hAnsi="Arial" w:cs="Arial"/>
                  <w:color w:val="000000"/>
                  <w:sz w:val="20"/>
                  <w:szCs w:val="20"/>
                </w:rPr>
                <w:delText xml:space="preserve"> obostavaného priestoru pevnej skruže.</w:delText>
              </w:r>
            </w:del>
          </w:p>
          <w:p w14:paraId="2091553F" w14:textId="7875284C" w:rsidR="00D313DC" w:rsidRPr="002A2CAF" w:rsidDel="00F42CD9" w:rsidRDefault="00D313DC" w:rsidP="00D313DC">
            <w:pPr>
              <w:widowControl w:val="0"/>
              <w:tabs>
                <w:tab w:val="left" w:pos="341"/>
                <w:tab w:val="left" w:pos="1134"/>
                <w:tab w:val="left" w:pos="1276"/>
              </w:tabs>
              <w:spacing w:after="0" w:line="240" w:lineRule="auto"/>
              <w:ind w:left="341"/>
              <w:contextualSpacing/>
              <w:rPr>
                <w:del w:id="411" w:author="Autor"/>
                <w:rFonts w:ascii="Arial" w:eastAsia="Arial" w:hAnsi="Arial" w:cs="Arial"/>
                <w:color w:val="000000"/>
                <w:sz w:val="20"/>
                <w:szCs w:val="20"/>
              </w:rPr>
            </w:pPr>
          </w:p>
          <w:p w14:paraId="0280243D" w14:textId="4197F34E" w:rsidR="00D313DC" w:rsidRPr="002A2CAF" w:rsidDel="00F42CD9" w:rsidRDefault="00D313DC" w:rsidP="00D313DC">
            <w:pPr>
              <w:widowControl w:val="0"/>
              <w:tabs>
                <w:tab w:val="left" w:pos="341"/>
                <w:tab w:val="left" w:pos="1134"/>
                <w:tab w:val="left" w:pos="1276"/>
              </w:tabs>
              <w:spacing w:after="0" w:line="240" w:lineRule="auto"/>
              <w:ind w:left="341" w:hanging="341"/>
              <w:rPr>
                <w:del w:id="412" w:author="Autor"/>
                <w:rFonts w:ascii="Arial" w:eastAsia="Arial" w:hAnsi="Arial" w:cs="Arial"/>
                <w:color w:val="000000"/>
                <w:sz w:val="20"/>
                <w:szCs w:val="20"/>
              </w:rPr>
            </w:pPr>
            <w:del w:id="413" w:author="Autor">
              <w:r w:rsidRPr="002A2CAF" w:rsidDel="00F42CD9">
                <w:rPr>
                  <w:rFonts w:ascii="Arial" w:eastAsia="Arial" w:hAnsi="Arial" w:cs="Arial"/>
                  <w:color w:val="000000"/>
                  <w:sz w:val="20"/>
                  <w:szCs w:val="20"/>
                </w:rPr>
                <w:delText>1 komplet:</w:delText>
              </w:r>
            </w:del>
          </w:p>
          <w:p w14:paraId="7BC347D1" w14:textId="12E98020" w:rsidR="00D313DC" w:rsidDel="00F42CD9" w:rsidRDefault="00D313DC" w:rsidP="00D313DC">
            <w:pPr>
              <w:widowControl w:val="0"/>
              <w:numPr>
                <w:ilvl w:val="0"/>
                <w:numId w:val="58"/>
              </w:numPr>
              <w:tabs>
                <w:tab w:val="left" w:pos="341"/>
                <w:tab w:val="left" w:pos="1134"/>
                <w:tab w:val="left" w:pos="1276"/>
              </w:tabs>
              <w:spacing w:after="0" w:line="240" w:lineRule="auto"/>
              <w:ind w:left="341" w:hanging="341"/>
              <w:contextualSpacing/>
              <w:rPr>
                <w:del w:id="414" w:author="Autor"/>
                <w:rFonts w:ascii="Arial" w:eastAsia="Arial" w:hAnsi="Arial" w:cs="Arial"/>
                <w:color w:val="000000"/>
                <w:sz w:val="20"/>
                <w:szCs w:val="20"/>
              </w:rPr>
            </w:pPr>
            <w:del w:id="415" w:author="Autor">
              <w:r w:rsidRPr="002A2CAF" w:rsidDel="00F42CD9">
                <w:rPr>
                  <w:rFonts w:ascii="Arial" w:eastAsia="Arial" w:hAnsi="Arial" w:cs="Arial"/>
                  <w:color w:val="000000"/>
                  <w:sz w:val="20"/>
                  <w:szCs w:val="20"/>
                </w:rPr>
                <w:delText>betonáreň s výkonom 130 m3/h – 2 ks (povoľuje sa aj súčet betonárni s menším hodinovým výkonom)</w:delText>
              </w:r>
            </w:del>
          </w:p>
          <w:p w14:paraId="1B03D6DA" w14:textId="22E514FB" w:rsidR="00D313DC" w:rsidRPr="00D313DC" w:rsidDel="00F42CD9" w:rsidRDefault="00D313DC" w:rsidP="00D313DC">
            <w:pPr>
              <w:widowControl w:val="0"/>
              <w:numPr>
                <w:ilvl w:val="0"/>
                <w:numId w:val="58"/>
              </w:numPr>
              <w:tabs>
                <w:tab w:val="left" w:pos="341"/>
                <w:tab w:val="left" w:pos="1134"/>
                <w:tab w:val="left" w:pos="1276"/>
              </w:tabs>
              <w:spacing w:after="0" w:line="240" w:lineRule="auto"/>
              <w:ind w:left="341" w:hanging="341"/>
              <w:contextualSpacing/>
              <w:rPr>
                <w:del w:id="416" w:author="Autor"/>
                <w:rFonts w:ascii="Arial" w:eastAsia="Arial" w:hAnsi="Arial" w:cs="Arial"/>
                <w:color w:val="000000"/>
                <w:sz w:val="20"/>
                <w:szCs w:val="20"/>
              </w:rPr>
            </w:pPr>
            <w:del w:id="417" w:author="Autor">
              <w:r w:rsidRPr="00D313DC" w:rsidDel="00F42CD9">
                <w:rPr>
                  <w:rFonts w:ascii="Arial" w:eastAsia="Arial" w:hAnsi="Arial" w:cs="Arial"/>
                  <w:color w:val="000000"/>
                  <w:sz w:val="20"/>
                  <w:szCs w:val="20"/>
                </w:rPr>
                <w:delText>domiešavač – 5 ks</w:delText>
              </w:r>
            </w:del>
          </w:p>
        </w:tc>
        <w:tc>
          <w:tcPr>
            <w:tcW w:w="3969" w:type="dxa"/>
            <w:shd w:val="clear" w:color="auto" w:fill="auto"/>
          </w:tcPr>
          <w:p w14:paraId="7D5628F2" w14:textId="4962B45B" w:rsidR="00D313DC" w:rsidRPr="00045F09" w:rsidDel="00F42CD9" w:rsidRDefault="00D313DC" w:rsidP="00D313DC">
            <w:pPr>
              <w:tabs>
                <w:tab w:val="left" w:pos="1560"/>
              </w:tabs>
              <w:spacing w:after="0" w:line="240" w:lineRule="auto"/>
              <w:jc w:val="center"/>
              <w:rPr>
                <w:del w:id="418" w:author="Autor"/>
                <w:rFonts w:ascii="Arial" w:eastAsia="Times New Roman" w:hAnsi="Arial" w:cs="Times New Roman"/>
                <w:bCs/>
                <w:sz w:val="20"/>
                <w:szCs w:val="20"/>
              </w:rPr>
            </w:pPr>
          </w:p>
        </w:tc>
      </w:tr>
      <w:tr w:rsidR="00D313DC" w:rsidRPr="00045F09" w:rsidDel="00F42CD9" w14:paraId="48D5008F" w14:textId="59A6692F" w:rsidTr="00D313DC">
        <w:trPr>
          <w:del w:id="419" w:author="Autor"/>
        </w:trPr>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2FA1B0AC" w:rsidR="00D313DC" w:rsidRPr="002A2CAF" w:rsidDel="00F42CD9" w:rsidRDefault="00D313DC" w:rsidP="00D313DC">
            <w:pPr>
              <w:widowControl w:val="0"/>
              <w:tabs>
                <w:tab w:val="left" w:pos="567"/>
                <w:tab w:val="left" w:pos="851"/>
                <w:tab w:val="left" w:pos="1134"/>
                <w:tab w:val="left" w:pos="1276"/>
              </w:tabs>
              <w:spacing w:after="0" w:line="240" w:lineRule="auto"/>
              <w:rPr>
                <w:del w:id="420" w:author="Autor"/>
                <w:rFonts w:ascii="Arial" w:eastAsia="Arial" w:hAnsi="Arial" w:cs="Arial"/>
                <w:b/>
                <w:color w:val="000000"/>
                <w:sz w:val="20"/>
                <w:szCs w:val="20"/>
              </w:rPr>
            </w:pPr>
            <w:del w:id="421" w:author="Autor">
              <w:r w:rsidRPr="002A2CAF" w:rsidDel="00F42CD9">
                <w:rPr>
                  <w:rFonts w:ascii="Arial" w:eastAsia="Arial" w:hAnsi="Arial" w:cs="Arial"/>
                  <w:b/>
                  <w:color w:val="000000"/>
                  <w:sz w:val="20"/>
                  <w:szCs w:val="20"/>
                </w:rPr>
                <w:delText>Stroje a vybavenie na pokládku asfaltových zmesí</w:delText>
              </w:r>
            </w:del>
          </w:p>
          <w:p w14:paraId="1B4D1F4F" w14:textId="690388C1" w:rsidR="00D313DC" w:rsidRPr="002A2CAF" w:rsidDel="00F42CD9" w:rsidRDefault="00D313DC" w:rsidP="00D313DC">
            <w:pPr>
              <w:widowControl w:val="0"/>
              <w:tabs>
                <w:tab w:val="left" w:pos="567"/>
                <w:tab w:val="left" w:pos="851"/>
                <w:tab w:val="left" w:pos="1134"/>
                <w:tab w:val="left" w:pos="1276"/>
              </w:tabs>
              <w:spacing w:after="0" w:line="240" w:lineRule="auto"/>
              <w:rPr>
                <w:del w:id="422" w:author="Autor"/>
                <w:rFonts w:ascii="Arial" w:eastAsia="Arial" w:hAnsi="Arial" w:cs="Arial"/>
                <w:color w:val="000000"/>
                <w:sz w:val="20"/>
                <w:szCs w:val="20"/>
              </w:rPr>
            </w:pPr>
            <w:del w:id="423" w:author="Autor">
              <w:r w:rsidRPr="002A2CAF" w:rsidDel="00F42CD9">
                <w:rPr>
                  <w:rFonts w:ascii="Arial" w:eastAsia="Arial" w:hAnsi="Arial" w:cs="Arial"/>
                  <w:color w:val="000000"/>
                  <w:sz w:val="20"/>
                  <w:szCs w:val="20"/>
                </w:rPr>
                <w:delText>1 komplet:</w:delText>
              </w:r>
            </w:del>
          </w:p>
          <w:p w14:paraId="78B6D171" w14:textId="47A23EE3" w:rsidR="00D313DC" w:rsidRPr="002A2CAF" w:rsidDel="00F42CD9" w:rsidRDefault="00D313DC" w:rsidP="00D313DC">
            <w:pPr>
              <w:widowControl w:val="0"/>
              <w:numPr>
                <w:ilvl w:val="0"/>
                <w:numId w:val="59"/>
              </w:numPr>
              <w:tabs>
                <w:tab w:val="left" w:pos="567"/>
                <w:tab w:val="left" w:pos="1134"/>
                <w:tab w:val="left" w:pos="1276"/>
              </w:tabs>
              <w:spacing w:after="0" w:line="240" w:lineRule="auto"/>
              <w:ind w:left="341"/>
              <w:contextualSpacing/>
              <w:rPr>
                <w:del w:id="424" w:author="Autor"/>
                <w:rFonts w:ascii="Arial" w:eastAsia="Arial" w:hAnsi="Arial" w:cs="Arial"/>
                <w:color w:val="000000"/>
                <w:sz w:val="20"/>
                <w:szCs w:val="20"/>
              </w:rPr>
            </w:pPr>
            <w:del w:id="425" w:author="Autor">
              <w:r w:rsidRPr="002A2CAF" w:rsidDel="00F42CD9">
                <w:rPr>
                  <w:rFonts w:ascii="Arial" w:eastAsia="Arial" w:hAnsi="Arial" w:cs="Arial"/>
                  <w:color w:val="000000"/>
                  <w:sz w:val="20"/>
                  <w:szCs w:val="20"/>
                </w:rPr>
                <w:delText>finišer na pokládku živičných zmesí pre min, šírku kladenia 10,5 m – 1 ks</w:delText>
              </w:r>
            </w:del>
          </w:p>
          <w:p w14:paraId="188DE1A7" w14:textId="36535E16" w:rsidR="00D313DC" w:rsidRPr="002A2CAF" w:rsidDel="00F42CD9" w:rsidRDefault="00D313DC" w:rsidP="00D313DC">
            <w:pPr>
              <w:widowControl w:val="0"/>
              <w:numPr>
                <w:ilvl w:val="0"/>
                <w:numId w:val="59"/>
              </w:numPr>
              <w:tabs>
                <w:tab w:val="left" w:pos="567"/>
                <w:tab w:val="left" w:pos="1134"/>
                <w:tab w:val="left" w:pos="1276"/>
              </w:tabs>
              <w:spacing w:after="0" w:line="240" w:lineRule="auto"/>
              <w:ind w:left="341"/>
              <w:contextualSpacing/>
              <w:rPr>
                <w:del w:id="426" w:author="Autor"/>
                <w:rFonts w:ascii="Arial" w:eastAsia="Arial" w:hAnsi="Arial" w:cs="Arial"/>
                <w:color w:val="000000"/>
                <w:sz w:val="20"/>
                <w:szCs w:val="20"/>
              </w:rPr>
            </w:pPr>
            <w:del w:id="427" w:author="Autor">
              <w:r w:rsidRPr="002A2CAF" w:rsidDel="00F42CD9">
                <w:rPr>
                  <w:rFonts w:ascii="Arial" w:eastAsia="Arial" w:hAnsi="Arial" w:cs="Arial"/>
                  <w:color w:val="000000"/>
                  <w:sz w:val="20"/>
                  <w:szCs w:val="20"/>
                </w:rPr>
                <w:delText>vibračný valec na hutnenie živičných zmesí – 3 ks</w:delText>
              </w:r>
            </w:del>
          </w:p>
          <w:p w14:paraId="1616720D" w14:textId="374D40BE" w:rsidR="00D313DC" w:rsidRPr="002A2CAF" w:rsidDel="00F42CD9" w:rsidRDefault="00D313DC" w:rsidP="00D313DC">
            <w:pPr>
              <w:widowControl w:val="0"/>
              <w:numPr>
                <w:ilvl w:val="0"/>
                <w:numId w:val="59"/>
              </w:numPr>
              <w:tabs>
                <w:tab w:val="left" w:pos="567"/>
                <w:tab w:val="left" w:pos="1134"/>
                <w:tab w:val="left" w:pos="1276"/>
              </w:tabs>
              <w:spacing w:after="0" w:line="240" w:lineRule="auto"/>
              <w:ind w:left="341"/>
              <w:contextualSpacing/>
              <w:rPr>
                <w:del w:id="428" w:author="Autor"/>
                <w:rFonts w:ascii="Arial" w:eastAsia="Arial" w:hAnsi="Arial" w:cs="Arial"/>
                <w:color w:val="000000"/>
                <w:sz w:val="20"/>
                <w:szCs w:val="20"/>
              </w:rPr>
            </w:pPr>
            <w:del w:id="429" w:author="Autor">
              <w:r w:rsidRPr="002A2CAF" w:rsidDel="00F42CD9">
                <w:rPr>
                  <w:rFonts w:ascii="Arial" w:eastAsia="Arial" w:hAnsi="Arial" w:cs="Arial"/>
                  <w:color w:val="000000"/>
                  <w:sz w:val="20"/>
                  <w:szCs w:val="20"/>
                </w:rPr>
                <w:lastRenderedPageBreak/>
                <w:delText>fréza asfaltových konštrukcii – 2 ks</w:delText>
              </w:r>
            </w:del>
          </w:p>
          <w:p w14:paraId="6A3FC3D5" w14:textId="4EB7204B" w:rsidR="00D313DC" w:rsidDel="00F42CD9" w:rsidRDefault="00D313DC" w:rsidP="00D313DC">
            <w:pPr>
              <w:widowControl w:val="0"/>
              <w:numPr>
                <w:ilvl w:val="0"/>
                <w:numId w:val="59"/>
              </w:numPr>
              <w:tabs>
                <w:tab w:val="left" w:pos="567"/>
                <w:tab w:val="left" w:pos="1134"/>
                <w:tab w:val="left" w:pos="1276"/>
              </w:tabs>
              <w:spacing w:after="0" w:line="240" w:lineRule="auto"/>
              <w:ind w:left="341"/>
              <w:contextualSpacing/>
              <w:rPr>
                <w:del w:id="430" w:author="Autor"/>
                <w:rFonts w:ascii="Arial" w:eastAsia="Arial" w:hAnsi="Arial" w:cs="Arial"/>
                <w:color w:val="000000"/>
                <w:sz w:val="20"/>
                <w:szCs w:val="20"/>
              </w:rPr>
            </w:pPr>
            <w:del w:id="431" w:author="Autor">
              <w:r w:rsidRPr="002A2CAF" w:rsidDel="00F42CD9">
                <w:rPr>
                  <w:rFonts w:ascii="Arial" w:eastAsia="Arial" w:hAnsi="Arial" w:cs="Arial"/>
                  <w:color w:val="000000"/>
                  <w:sz w:val="20"/>
                  <w:szCs w:val="20"/>
                </w:rPr>
                <w:delText>distribútor asfaltu – 1 ks</w:delText>
              </w:r>
            </w:del>
          </w:p>
          <w:p w14:paraId="1655495D" w14:textId="681567FB" w:rsidR="00D313DC" w:rsidRPr="00D313DC" w:rsidDel="00F42CD9" w:rsidRDefault="00D313DC" w:rsidP="00D313DC">
            <w:pPr>
              <w:widowControl w:val="0"/>
              <w:numPr>
                <w:ilvl w:val="0"/>
                <w:numId w:val="59"/>
              </w:numPr>
              <w:tabs>
                <w:tab w:val="left" w:pos="567"/>
                <w:tab w:val="left" w:pos="1134"/>
                <w:tab w:val="left" w:pos="1276"/>
              </w:tabs>
              <w:spacing w:after="0" w:line="240" w:lineRule="auto"/>
              <w:ind w:left="341"/>
              <w:contextualSpacing/>
              <w:rPr>
                <w:del w:id="432" w:author="Autor"/>
                <w:rFonts w:ascii="Arial" w:eastAsia="Arial" w:hAnsi="Arial" w:cs="Arial"/>
                <w:color w:val="000000"/>
                <w:sz w:val="20"/>
                <w:szCs w:val="20"/>
              </w:rPr>
            </w:pPr>
            <w:del w:id="433" w:author="Autor">
              <w:r w:rsidRPr="00D313DC" w:rsidDel="00F42CD9">
                <w:rPr>
                  <w:rFonts w:ascii="Arial" w:eastAsia="Arial" w:hAnsi="Arial" w:cs="Arial"/>
                  <w:color w:val="000000"/>
                  <w:sz w:val="20"/>
                  <w:szCs w:val="20"/>
                </w:rPr>
                <w:delText>obaľovacia súprava na výrobu asfaltových zmesí min. 100t/h – 1 ks (musí spĺňať najmä TKP 6/2019, bod 9.2)</w:delText>
              </w:r>
            </w:del>
          </w:p>
        </w:tc>
        <w:tc>
          <w:tcPr>
            <w:tcW w:w="3969" w:type="dxa"/>
            <w:shd w:val="clear" w:color="auto" w:fill="auto"/>
          </w:tcPr>
          <w:p w14:paraId="60EC299C" w14:textId="1842E70C" w:rsidR="00D313DC" w:rsidRPr="00045F09" w:rsidDel="00F42CD9" w:rsidRDefault="00D313DC" w:rsidP="00D313DC">
            <w:pPr>
              <w:tabs>
                <w:tab w:val="left" w:pos="1560"/>
              </w:tabs>
              <w:spacing w:after="0" w:line="240" w:lineRule="auto"/>
              <w:jc w:val="center"/>
              <w:rPr>
                <w:del w:id="434" w:author="Autor"/>
                <w:rFonts w:ascii="Arial" w:eastAsia="Times New Roman" w:hAnsi="Arial" w:cs="Times New Roman"/>
                <w:bCs/>
                <w:sz w:val="20"/>
                <w:szCs w:val="20"/>
              </w:rPr>
            </w:pPr>
          </w:p>
        </w:tc>
      </w:tr>
    </w:tbl>
    <w:p w14:paraId="68589FC9" w14:textId="601E2842" w:rsidR="00045F09" w:rsidDel="00F42CD9" w:rsidRDefault="00045F09" w:rsidP="00045F09">
      <w:pPr>
        <w:tabs>
          <w:tab w:val="left" w:pos="1985"/>
        </w:tabs>
        <w:spacing w:after="0" w:line="240" w:lineRule="auto"/>
        <w:ind w:left="1985" w:hanging="1985"/>
        <w:jc w:val="center"/>
        <w:rPr>
          <w:del w:id="435" w:author="Autor"/>
          <w:rFonts w:ascii="Arial" w:eastAsia="Times New Roman" w:hAnsi="Arial" w:cs="Arial"/>
          <w:b/>
          <w:sz w:val="24"/>
          <w:szCs w:val="24"/>
        </w:rPr>
      </w:pPr>
    </w:p>
    <w:p w14:paraId="1F8B11F6" w14:textId="7FFB534D" w:rsidR="00D313DC" w:rsidRPr="00420C9D" w:rsidDel="00F42CD9" w:rsidRDefault="00D313DC" w:rsidP="00D313DC">
      <w:pPr>
        <w:pStyle w:val="Zkladntext"/>
        <w:tabs>
          <w:tab w:val="num" w:pos="-720"/>
        </w:tabs>
        <w:spacing w:after="0" w:line="240" w:lineRule="auto"/>
        <w:contextualSpacing/>
        <w:rPr>
          <w:del w:id="436" w:author="Autor"/>
          <w:rFonts w:ascii="Arial" w:hAnsi="Arial" w:cs="Arial"/>
          <w:b w:val="0"/>
          <w:sz w:val="20"/>
          <w:szCs w:val="20"/>
        </w:rPr>
      </w:pPr>
      <w:del w:id="437" w:author="Autor">
        <w:r w:rsidRPr="00420C9D" w:rsidDel="00F42CD9">
          <w:rPr>
            <w:rFonts w:ascii="Arial" w:hAnsi="Arial" w:cs="Arial"/>
            <w:b w:val="0"/>
            <w:sz w:val="20"/>
            <w:szCs w:val="20"/>
          </w:rPr>
          <w:delText>V .................................. dňa .................</w:delText>
        </w:r>
      </w:del>
    </w:p>
    <w:p w14:paraId="353CD06D" w14:textId="67B79D51" w:rsidR="00D313DC" w:rsidRPr="00420C9D" w:rsidDel="00F42CD9" w:rsidRDefault="00D313DC" w:rsidP="00D313DC">
      <w:pPr>
        <w:pStyle w:val="Zkladntext"/>
        <w:tabs>
          <w:tab w:val="num" w:pos="-720"/>
        </w:tabs>
        <w:spacing w:after="0" w:line="240" w:lineRule="auto"/>
        <w:contextualSpacing/>
        <w:rPr>
          <w:del w:id="438" w:author="Autor"/>
          <w:rFonts w:ascii="Arial" w:hAnsi="Arial" w:cs="Arial"/>
          <w:sz w:val="20"/>
          <w:szCs w:val="20"/>
        </w:rPr>
      </w:pPr>
    </w:p>
    <w:p w14:paraId="7914B911" w14:textId="0A1B1F72" w:rsidR="00D313DC" w:rsidRPr="00420C9D" w:rsidDel="00F42CD9" w:rsidRDefault="00D313DC" w:rsidP="00D313DC">
      <w:pPr>
        <w:tabs>
          <w:tab w:val="left" w:pos="360"/>
          <w:tab w:val="num" w:pos="720"/>
        </w:tabs>
        <w:spacing w:after="0" w:line="240" w:lineRule="auto"/>
        <w:ind w:left="360" w:hanging="360"/>
        <w:contextualSpacing/>
        <w:jc w:val="both"/>
        <w:rPr>
          <w:del w:id="439" w:author="Autor"/>
          <w:rFonts w:ascii="Arial" w:hAnsi="Arial" w:cs="Arial"/>
          <w:sz w:val="20"/>
          <w:szCs w:val="20"/>
        </w:rPr>
      </w:pPr>
      <w:del w:id="440" w:author="Auto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delText xml:space="preserve">          </w:delText>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del>
    </w:p>
    <w:p w14:paraId="2B0CA85B" w14:textId="4D9204EC" w:rsidR="00D313DC" w:rsidRPr="00420C9D" w:rsidDel="00F42CD9" w:rsidRDefault="00D313DC" w:rsidP="00D313DC">
      <w:pPr>
        <w:tabs>
          <w:tab w:val="left" w:pos="360"/>
          <w:tab w:val="num" w:pos="720"/>
        </w:tabs>
        <w:spacing w:after="0" w:line="240" w:lineRule="auto"/>
        <w:ind w:left="360" w:hanging="360"/>
        <w:contextualSpacing/>
        <w:jc w:val="both"/>
        <w:rPr>
          <w:del w:id="441" w:author="Autor"/>
          <w:rFonts w:ascii="Arial" w:hAnsi="Arial" w:cs="Arial"/>
          <w:sz w:val="20"/>
          <w:szCs w:val="20"/>
        </w:rPr>
      </w:pPr>
    </w:p>
    <w:p w14:paraId="1FA3632F" w14:textId="75D3A786" w:rsidR="00D313DC" w:rsidRPr="00420C9D" w:rsidDel="00F42CD9" w:rsidRDefault="00D313DC" w:rsidP="00D313DC">
      <w:pPr>
        <w:tabs>
          <w:tab w:val="left" w:pos="360"/>
          <w:tab w:val="num" w:pos="720"/>
        </w:tabs>
        <w:spacing w:after="0" w:line="240" w:lineRule="auto"/>
        <w:ind w:left="360" w:hanging="360"/>
        <w:contextualSpacing/>
        <w:jc w:val="both"/>
        <w:rPr>
          <w:del w:id="442" w:author="Autor"/>
          <w:rFonts w:ascii="Arial" w:hAnsi="Arial" w:cs="Arial"/>
          <w:sz w:val="20"/>
          <w:szCs w:val="20"/>
        </w:rPr>
      </w:pPr>
    </w:p>
    <w:p w14:paraId="342990AA" w14:textId="1A1E18C9" w:rsidR="00D313DC" w:rsidRPr="00420C9D" w:rsidDel="00F42CD9" w:rsidRDefault="00D313DC" w:rsidP="00D313DC">
      <w:pPr>
        <w:tabs>
          <w:tab w:val="num" w:pos="-720"/>
        </w:tabs>
        <w:spacing w:after="0" w:line="240" w:lineRule="auto"/>
        <w:contextualSpacing/>
        <w:jc w:val="both"/>
        <w:rPr>
          <w:del w:id="443" w:author="Autor"/>
          <w:rFonts w:ascii="Arial" w:eastAsia="Times New Roman" w:hAnsi="Arial" w:cs="Arial"/>
          <w:bCs/>
          <w:sz w:val="20"/>
          <w:szCs w:val="20"/>
        </w:rPr>
      </w:pPr>
      <w:del w:id="444" w:author="Auto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delText xml:space="preserve">                                 </w:delText>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r>
        <w:r w:rsidRPr="00420C9D" w:rsidDel="00F42CD9">
          <w:rPr>
            <w:rFonts w:ascii="Arial" w:hAnsi="Arial" w:cs="Arial"/>
            <w:sz w:val="20"/>
            <w:szCs w:val="20"/>
          </w:rPr>
          <w:tab/>
          <w:delText xml:space="preserve">    </w:delText>
        </w:r>
        <w:r w:rsidRPr="00420C9D" w:rsidDel="00F42CD9">
          <w:rPr>
            <w:rFonts w:ascii="Arial" w:eastAsia="Times New Roman" w:hAnsi="Arial" w:cs="Arial"/>
            <w:sz w:val="20"/>
            <w:szCs w:val="20"/>
          </w:rPr>
          <w:tab/>
          <w:delText>.........................................................................</w:delText>
        </w:r>
      </w:del>
    </w:p>
    <w:p w14:paraId="53065505" w14:textId="15982564" w:rsidR="00D313DC" w:rsidDel="00F42CD9" w:rsidRDefault="00D313DC" w:rsidP="00D313DC">
      <w:pPr>
        <w:tabs>
          <w:tab w:val="left" w:pos="360"/>
          <w:tab w:val="num" w:pos="720"/>
        </w:tabs>
        <w:spacing w:after="0" w:line="240" w:lineRule="auto"/>
        <w:ind w:left="360" w:hanging="360"/>
        <w:contextualSpacing/>
        <w:jc w:val="both"/>
        <w:rPr>
          <w:del w:id="445" w:author="Autor"/>
          <w:rFonts w:ascii="Arial" w:hAnsi="Arial" w:cs="Arial"/>
          <w:b/>
          <w:sz w:val="20"/>
          <w:szCs w:val="20"/>
        </w:rPr>
      </w:pPr>
      <w:del w:id="446" w:author="Auto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
            <w:bCs/>
            <w:sz w:val="20"/>
            <w:szCs w:val="20"/>
          </w:rPr>
          <w:tab/>
        </w:r>
        <w:r w:rsidRPr="00420C9D" w:rsidDel="00F42CD9">
          <w:rPr>
            <w:rFonts w:ascii="Arial" w:eastAsia="Times New Roman" w:hAnsi="Arial" w:cs="Arial"/>
            <w:bCs/>
            <w:sz w:val="20"/>
            <w:szCs w:val="20"/>
          </w:rPr>
          <w:delText>meno, priezvisko a</w:delText>
        </w:r>
        <w:r w:rsidRPr="00420C9D" w:rsidDel="00F42CD9">
          <w:rPr>
            <w:rFonts w:ascii="Arial" w:eastAsia="Times New Roman" w:hAnsi="Arial" w:cs="Arial"/>
            <w:b/>
            <w:bCs/>
            <w:sz w:val="20"/>
            <w:szCs w:val="20"/>
          </w:rPr>
          <w:delText> </w:delText>
        </w:r>
        <w:r w:rsidRPr="00420C9D" w:rsidDel="00F42CD9">
          <w:rPr>
            <w:rFonts w:ascii="Arial" w:eastAsia="Times New Roman" w:hAnsi="Arial" w:cs="Arial"/>
            <w:b/>
            <w:bCs/>
            <w:caps/>
            <w:sz w:val="20"/>
            <w:szCs w:val="20"/>
          </w:rPr>
          <w:delText xml:space="preserve"> </w:delText>
        </w:r>
        <w:r w:rsidRPr="00420C9D" w:rsidDel="00F42CD9">
          <w:rPr>
            <w:rFonts w:ascii="Arial" w:eastAsia="Times New Roman" w:hAnsi="Arial" w:cs="Arial"/>
            <w:sz w:val="20"/>
            <w:szCs w:val="20"/>
          </w:rPr>
          <w:delText xml:space="preserve">podpis </w:delText>
        </w:r>
        <w:r w:rsidDel="00F42CD9">
          <w:rPr>
            <w:rFonts w:ascii="Arial" w:eastAsia="Times New Roman" w:hAnsi="Arial" w:cs="Arial"/>
            <w:sz w:val="20"/>
            <w:szCs w:val="20"/>
          </w:rPr>
          <w:delText>záujemcu</w:delText>
        </w:r>
        <w:r w:rsidRPr="00420C9D" w:rsidDel="00F42CD9">
          <w:rPr>
            <w:rFonts w:ascii="Arial" w:eastAsia="Times New Roman" w:hAnsi="Arial" w:cs="Arial"/>
            <w:sz w:val="20"/>
            <w:szCs w:val="20"/>
          </w:rPr>
          <w:delText xml:space="preserve">, jeho štatutárneho orgánu </w:delText>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delText xml:space="preserve">          </w:delText>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delText xml:space="preserve">alebo člena štatutárneho orgánu alebo iného zástupcu </w:delText>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delText xml:space="preserve">   </w:delText>
        </w:r>
        <w:r w:rsidDel="00F42CD9">
          <w:rPr>
            <w:rFonts w:ascii="Arial" w:eastAsia="Times New Roman" w:hAnsi="Arial" w:cs="Arial"/>
            <w:sz w:val="20"/>
            <w:szCs w:val="20"/>
          </w:rPr>
          <w:delText>záujemcu</w:delText>
        </w:r>
        <w:r w:rsidRPr="00420C9D" w:rsidDel="00F42CD9">
          <w:rPr>
            <w:rFonts w:ascii="Arial" w:eastAsia="Times New Roman" w:hAnsi="Arial" w:cs="Arial"/>
            <w:sz w:val="20"/>
            <w:szCs w:val="20"/>
          </w:rPr>
          <w:delText xml:space="preserve">, ktorý je oprávnený konať v mene </w:delText>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RPr="00420C9D" w:rsidDel="00F42CD9">
          <w:rPr>
            <w:rFonts w:ascii="Arial" w:eastAsia="Times New Roman" w:hAnsi="Arial" w:cs="Arial"/>
            <w:sz w:val="20"/>
            <w:szCs w:val="20"/>
          </w:rPr>
          <w:tab/>
        </w:r>
        <w:r w:rsidDel="00F42CD9">
          <w:rPr>
            <w:rFonts w:ascii="Arial" w:eastAsia="Times New Roman" w:hAnsi="Arial" w:cs="Arial"/>
            <w:sz w:val="20"/>
            <w:szCs w:val="20"/>
          </w:rPr>
          <w:delText>záujemcu</w:delText>
        </w:r>
        <w:r w:rsidRPr="00420C9D" w:rsidDel="00F42CD9">
          <w:rPr>
            <w:rFonts w:ascii="Arial" w:eastAsia="Times New Roman" w:hAnsi="Arial" w:cs="Arial"/>
            <w:sz w:val="20"/>
            <w:szCs w:val="20"/>
          </w:rPr>
          <w:delText xml:space="preserve"> v záväzkových vzťahoch</w:delText>
        </w:r>
      </w:del>
    </w:p>
    <w:p w14:paraId="3E5AB01D" w14:textId="08DF382F" w:rsidR="00D313DC" w:rsidDel="00F42CD9" w:rsidRDefault="00D313DC" w:rsidP="00045F09">
      <w:pPr>
        <w:pStyle w:val="Zkladntext"/>
        <w:tabs>
          <w:tab w:val="num" w:pos="-720"/>
        </w:tabs>
        <w:spacing w:after="0" w:line="240" w:lineRule="auto"/>
        <w:contextualSpacing/>
        <w:rPr>
          <w:del w:id="447" w:author="Autor"/>
          <w:rFonts w:ascii="Arial" w:hAnsi="Arial" w:cs="Arial"/>
          <w:b w:val="0"/>
          <w:sz w:val="20"/>
          <w:szCs w:val="20"/>
        </w:rPr>
      </w:pPr>
    </w:p>
    <w:p w14:paraId="3671D3FB" w14:textId="767B2828" w:rsidR="00D313DC" w:rsidDel="00F42CD9" w:rsidRDefault="00D313DC" w:rsidP="00045F09">
      <w:pPr>
        <w:pStyle w:val="Zkladntext"/>
        <w:tabs>
          <w:tab w:val="num" w:pos="-720"/>
        </w:tabs>
        <w:spacing w:after="0" w:line="240" w:lineRule="auto"/>
        <w:contextualSpacing/>
        <w:rPr>
          <w:del w:id="448" w:author="Autor"/>
          <w:rFonts w:ascii="Arial" w:hAnsi="Arial" w:cs="Arial"/>
          <w:b w:val="0"/>
          <w:sz w:val="20"/>
          <w:szCs w:val="20"/>
        </w:rPr>
      </w:pPr>
    </w:p>
    <w:p w14:paraId="2C52BEF6" w14:textId="097A53F4" w:rsidR="00D313DC" w:rsidDel="00F42CD9" w:rsidRDefault="00D313DC" w:rsidP="00045F09">
      <w:pPr>
        <w:pStyle w:val="Zkladntext"/>
        <w:tabs>
          <w:tab w:val="num" w:pos="-720"/>
        </w:tabs>
        <w:spacing w:after="0" w:line="240" w:lineRule="auto"/>
        <w:contextualSpacing/>
        <w:rPr>
          <w:del w:id="449" w:author="Autor"/>
          <w:rFonts w:ascii="Arial" w:hAnsi="Arial" w:cs="Arial"/>
          <w:b w:val="0"/>
          <w:sz w:val="20"/>
          <w:szCs w:val="20"/>
        </w:rPr>
      </w:pPr>
    </w:p>
    <w:p w14:paraId="7F9A4DCE" w14:textId="34F3704A" w:rsidR="00D313DC" w:rsidDel="00F42CD9" w:rsidRDefault="00D313DC" w:rsidP="00045F09">
      <w:pPr>
        <w:pStyle w:val="Zkladntext"/>
        <w:tabs>
          <w:tab w:val="num" w:pos="-720"/>
        </w:tabs>
        <w:spacing w:after="0" w:line="240" w:lineRule="auto"/>
        <w:contextualSpacing/>
        <w:rPr>
          <w:del w:id="450" w:author="Autor"/>
          <w:rFonts w:ascii="Arial" w:hAnsi="Arial" w:cs="Arial"/>
          <w:b w:val="0"/>
          <w:sz w:val="20"/>
          <w:szCs w:val="20"/>
        </w:rPr>
      </w:pPr>
    </w:p>
    <w:p w14:paraId="0BDB4097" w14:textId="7A2786A5" w:rsidR="00D313DC" w:rsidDel="00F42CD9" w:rsidRDefault="00D313DC" w:rsidP="00045F09">
      <w:pPr>
        <w:pStyle w:val="Zkladntext"/>
        <w:tabs>
          <w:tab w:val="num" w:pos="-720"/>
        </w:tabs>
        <w:spacing w:after="0" w:line="240" w:lineRule="auto"/>
        <w:contextualSpacing/>
        <w:rPr>
          <w:del w:id="451" w:author="Autor"/>
          <w:rFonts w:ascii="Arial" w:hAnsi="Arial" w:cs="Arial"/>
          <w:b w:val="0"/>
          <w:sz w:val="20"/>
          <w:szCs w:val="20"/>
        </w:rPr>
      </w:pPr>
    </w:p>
    <w:p w14:paraId="7DE0DDC9" w14:textId="77777777" w:rsidR="005B08BB" w:rsidRDefault="005B08BB" w:rsidP="009373D5">
      <w:pPr>
        <w:tabs>
          <w:tab w:val="left" w:pos="0"/>
        </w:tabs>
        <w:spacing w:after="0" w:line="240" w:lineRule="auto"/>
        <w:jc w:val="center"/>
        <w:rPr>
          <w:rFonts w:ascii="Arial" w:eastAsia="Times New Roman" w:hAnsi="Arial" w:cs="Arial"/>
          <w:b/>
          <w:sz w:val="24"/>
          <w:szCs w:val="24"/>
        </w:rPr>
      </w:pPr>
      <w:bookmarkStart w:id="452" w:name="_Hlk173418243"/>
      <w:bookmarkStart w:id="453" w:name="_Hlk173418976"/>
    </w:p>
    <w:p w14:paraId="479F3840" w14:textId="3AEE5A5A" w:rsidR="009373D5" w:rsidRPr="002A2CAF" w:rsidRDefault="009373D5" w:rsidP="009373D5">
      <w:pPr>
        <w:tabs>
          <w:tab w:val="left" w:pos="0"/>
        </w:tabs>
        <w:spacing w:after="0" w:line="240" w:lineRule="auto"/>
        <w:jc w:val="center"/>
        <w:rPr>
          <w:rFonts w:ascii="Arial" w:eastAsia="Times New Roman" w:hAnsi="Arial" w:cs="Arial"/>
          <w:b/>
          <w:sz w:val="24"/>
          <w:szCs w:val="24"/>
        </w:rPr>
      </w:pPr>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 ZNENÍ NARIADENIA RADY (EÚ) č. 2022/57</w:t>
      </w:r>
      <w:r w:rsidR="003F28F7">
        <w:rPr>
          <w:rFonts w:ascii="Arial" w:eastAsia="Times New Roman" w:hAnsi="Arial" w:cs="Arial"/>
          <w:b/>
          <w:sz w:val="24"/>
          <w:szCs w:val="24"/>
        </w:rPr>
        <w:t>6</w:t>
      </w:r>
      <w:r w:rsidRPr="002A2CAF">
        <w:rPr>
          <w:rFonts w:ascii="Arial" w:eastAsia="Times New Roman" w:hAnsi="Arial" w:cs="Arial"/>
          <w:b/>
          <w:sz w:val="24"/>
          <w:szCs w:val="24"/>
        </w:rPr>
        <w:t xml:space="preserve"> z 8. apríla 2022</w:t>
      </w:r>
    </w:p>
    <w:bookmarkEnd w:id="452"/>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453"/>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1F1FBE9E"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3F28F7">
        <w:rPr>
          <w:rFonts w:ascii="Arial" w:hAnsi="Arial" w:cs="Arial"/>
          <w:sz w:val="20"/>
          <w:szCs w:val="20"/>
        </w:rPr>
        <w:t>6</w:t>
      </w:r>
      <w:r w:rsidRPr="002A2CAF">
        <w:rPr>
          <w:rFonts w:ascii="Arial" w:hAnsi="Arial" w:cs="Arial"/>
          <w:sz w:val="20"/>
          <w:szCs w:val="20"/>
        </w:rPr>
        <w:t xml:space="preserve">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78EF836B" w14:textId="615E68EC" w:rsidR="003F28F7" w:rsidRPr="003F28F7" w:rsidRDefault="009373D5" w:rsidP="003F28F7">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r>
      <w:r w:rsidR="003F28F7" w:rsidRPr="003F28F7">
        <w:rPr>
          <w:rFonts w:ascii="Arial" w:hAnsi="Arial" w:cs="Arial"/>
          <w:sz w:val="20"/>
          <w:szCs w:val="20"/>
        </w:rPr>
        <w:t xml:space="preserve">subdodávatelia, dodávatelia alebo subjekty, na ktorých kapacity sa dodávateľ, ktorého zastupujem,  spoliehajú subjekty uvedené v písmenách a) až c) nemajú účasť vyššiu ako 10 % hodnoty zákazky. </w:t>
      </w:r>
    </w:p>
    <w:p w14:paraId="2447F978" w14:textId="00FC785A" w:rsidR="009373D5" w:rsidRPr="002A2CAF" w:rsidRDefault="003F28F7" w:rsidP="009373D5">
      <w:pPr>
        <w:pStyle w:val="Odsekzoznamu"/>
        <w:spacing w:after="0" w:line="240" w:lineRule="auto"/>
        <w:ind w:left="567" w:hanging="283"/>
        <w:jc w:val="both"/>
        <w:rPr>
          <w:rFonts w:ascii="Arial" w:hAnsi="Arial" w:cs="Arial"/>
          <w:sz w:val="20"/>
          <w:szCs w:val="20"/>
        </w:rPr>
      </w:pPr>
      <w:r>
        <w:rPr>
          <w:rFonts w:ascii="Arial" w:hAnsi="Arial" w:cs="Arial"/>
          <w:sz w:val="20"/>
          <w:szCs w:val="20"/>
        </w:rPr>
        <w:tab/>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lastRenderedPageBreak/>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20"/>
      <w:footerReference w:type="default" r:id="rId121"/>
      <w:headerReference w:type="first" r:id="rId122"/>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BD5EEB" w:rsidRDefault="00BD5EEB" w:rsidP="00B538C0">
      <w:r>
        <w:separator/>
      </w:r>
    </w:p>
  </w:endnote>
  <w:endnote w:type="continuationSeparator" w:id="0">
    <w:p w14:paraId="30792C08" w14:textId="77777777" w:rsidR="00BD5EEB" w:rsidRDefault="00BD5EEB"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5" w:usb1="00000000" w:usb2="00000000" w:usb3="00000000" w:csb0="00000002"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6209258D" w:rsidR="00BD5EEB" w:rsidRPr="00D05744" w:rsidRDefault="00BD5EEB"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61</w:t>
    </w:r>
    <w:r w:rsidRPr="00D05744">
      <w:rPr>
        <w:rStyle w:val="slostrany"/>
        <w:rFonts w:ascii="Arial" w:hAnsi="Arial" w:cs="Arial"/>
        <w:sz w:val="18"/>
        <w:szCs w:val="18"/>
      </w:rPr>
      <w:fldChar w:fldCharType="end"/>
    </w:r>
  </w:p>
  <w:p w14:paraId="51D848CD" w14:textId="3F4D83CF" w:rsidR="00BD5EEB" w:rsidRPr="00D05744" w:rsidRDefault="00BD5EEB"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BD5EEB" w:rsidRDefault="00BD5EEB" w:rsidP="00B538C0">
      <w:r>
        <w:separator/>
      </w:r>
    </w:p>
  </w:footnote>
  <w:footnote w:type="continuationSeparator" w:id="0">
    <w:p w14:paraId="09695599" w14:textId="77777777" w:rsidR="00BD5EEB" w:rsidRDefault="00BD5EEB" w:rsidP="00B538C0">
      <w:r>
        <w:continuationSeparator/>
      </w:r>
    </w:p>
  </w:footnote>
  <w:footnote w:id="1">
    <w:p w14:paraId="4149F8EC" w14:textId="77777777" w:rsidR="00BD5EEB" w:rsidRPr="00930BD8" w:rsidRDefault="00BD5EEB"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BD5EEB" w:rsidRPr="00930BD8" w:rsidRDefault="00BD5EEB"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BD5EEB" w:rsidRPr="002E07C8" w:rsidRDefault="00BD5EEB"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BD5EEB" w:rsidRPr="002E07C8" w:rsidRDefault="00BD5EEB"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w:t>
      </w:r>
      <w:proofErr w:type="spellStart"/>
      <w:r w:rsidRPr="002E07C8">
        <w:rPr>
          <w:rFonts w:ascii="Arial" w:hAnsi="Arial" w:cs="Arial"/>
          <w:sz w:val="18"/>
          <w:szCs w:val="18"/>
        </w:rPr>
        <w:t>Nehodiace</w:t>
      </w:r>
      <w:proofErr w:type="spellEnd"/>
      <w:r w:rsidRPr="002E07C8">
        <w:rPr>
          <w:rFonts w:ascii="Arial" w:hAnsi="Arial" w:cs="Arial"/>
          <w:sz w:val="18"/>
          <w:szCs w:val="18"/>
        </w:rPr>
        <w:t xml:space="preserve"> sa odstráňte</w:t>
      </w:r>
    </w:p>
  </w:footnote>
  <w:footnote w:id="5">
    <w:p w14:paraId="3246906C" w14:textId="77777777" w:rsidR="00BD5EEB" w:rsidRPr="009657AF" w:rsidRDefault="00BD5EEB"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BD5EEB" w:rsidRPr="002E07C8" w:rsidRDefault="00BD5EEB"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BD5EEB" w:rsidRDefault="00BD5EEB" w:rsidP="00BD3D04">
      <w:pPr>
        <w:pStyle w:val="Textpoznmkypodiarou"/>
      </w:pPr>
    </w:p>
  </w:footnote>
  <w:footnote w:id="7">
    <w:p w14:paraId="5471E46C" w14:textId="77777777" w:rsidR="00BD5EEB" w:rsidRPr="002E07C8" w:rsidRDefault="00BD5EEB"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BD5EEB" w:rsidRPr="006C6EB1" w:rsidRDefault="00BD5EEB"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BD5EEB" w:rsidRPr="006C6EB1" w:rsidRDefault="00BD5EEB"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w:t>
      </w:r>
      <w:proofErr w:type="spellStart"/>
      <w:r w:rsidRPr="006C6EB1">
        <w:rPr>
          <w:rFonts w:ascii="Arial" w:hAnsi="Arial" w:cs="Arial"/>
          <w:sz w:val="20"/>
          <w:szCs w:val="20"/>
        </w:rPr>
        <w:t>mikropodnikov</w:t>
      </w:r>
      <w:proofErr w:type="spellEnd"/>
      <w:r w:rsidRPr="006C6EB1">
        <w:rPr>
          <w:rFonts w:ascii="Arial" w:hAnsi="Arial" w:cs="Arial"/>
          <w:sz w:val="20"/>
          <w:szCs w:val="20"/>
        </w:rPr>
        <w:t>, malých a stredných podnikov (Ú. v. EÚ L 124, 20.5.2003, s. 36). Táto informácia sa vyžaduje len na štatistické účely.</w:t>
      </w:r>
      <w:r w:rsidRPr="006C6EB1">
        <w:rPr>
          <w:rFonts w:ascii="Arial" w:hAnsi="Arial" w:cs="Arial"/>
          <w:b/>
          <w:sz w:val="20"/>
          <w:szCs w:val="20"/>
        </w:rPr>
        <w:t xml:space="preserve"> </w:t>
      </w:r>
      <w:proofErr w:type="spellStart"/>
      <w:r w:rsidRPr="006C6EB1">
        <w:rPr>
          <w:rFonts w:ascii="Arial" w:hAnsi="Arial" w:cs="Arial"/>
          <w:b/>
          <w:sz w:val="20"/>
          <w:szCs w:val="20"/>
        </w:rPr>
        <w:t>Mikropodniky</w:t>
      </w:r>
      <w:proofErr w:type="spellEnd"/>
      <w:r w:rsidRPr="006C6EB1">
        <w:rPr>
          <w:rFonts w:ascii="Arial" w:hAnsi="Arial" w:cs="Arial"/>
          <w:b/>
          <w:sz w:val="20"/>
          <w:szCs w:val="20"/>
        </w:rPr>
        <w:t xml:space="preserve">: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BD5EEB" w:rsidRPr="006C6EB1" w:rsidRDefault="00BD5EEB"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BD5EEB" w:rsidRPr="006C6EB1" w:rsidRDefault="00BD5EEB" w:rsidP="00AB2736">
      <w:pPr>
        <w:jc w:val="both"/>
        <w:rPr>
          <w:rFonts w:ascii="Arial" w:hAnsi="Arial" w:cs="Arial"/>
        </w:rPr>
      </w:pPr>
      <w:r w:rsidRPr="006C6EB1">
        <w:rPr>
          <w:rFonts w:ascii="Arial" w:hAnsi="Arial" w:cs="Arial"/>
          <w:b/>
          <w:sz w:val="20"/>
          <w:szCs w:val="20"/>
        </w:rPr>
        <w:t xml:space="preserve">Stredné podniky: podniky, ktoré nie sú </w:t>
      </w:r>
      <w:proofErr w:type="spellStart"/>
      <w:r w:rsidRPr="006C6EB1">
        <w:rPr>
          <w:rFonts w:ascii="Arial" w:hAnsi="Arial" w:cs="Arial"/>
          <w:b/>
          <w:sz w:val="20"/>
          <w:szCs w:val="20"/>
        </w:rPr>
        <w:t>mikropodnikmi</w:t>
      </w:r>
      <w:proofErr w:type="spellEnd"/>
      <w:r w:rsidRPr="006C6EB1">
        <w:rPr>
          <w:rFonts w:ascii="Arial" w:hAnsi="Arial" w:cs="Arial"/>
          <w:b/>
          <w:sz w:val="20"/>
          <w:szCs w:val="20"/>
        </w:rPr>
        <w:t xml:space="preserve">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BD5EEB" w:rsidRPr="006C6EB1" w:rsidRDefault="00BD5EEB"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BD5EEB" w:rsidRPr="006C6EB1" w:rsidRDefault="00BD5EEB"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BD5EEB" w:rsidRPr="006C6EB1" w:rsidRDefault="00BD5EEB"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BD5EEB" w:rsidRPr="006C6EB1" w:rsidRDefault="00BD5EEB"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BD5EEB" w:rsidRPr="006C6EB1" w:rsidRDefault="00BD5EEB"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BD5EEB" w:rsidRPr="006C6EB1" w:rsidRDefault="00BD5EEB"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BD5EEB" w:rsidRPr="006C6EB1" w:rsidRDefault="00BD5EEB"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BD5EEB" w:rsidRPr="006C6EB1" w:rsidRDefault="00BD5EEB"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BD5EEB" w:rsidRPr="006C6EB1" w:rsidRDefault="00BD5EEB"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BD5EEB" w:rsidRPr="006C6EB1" w:rsidRDefault="00BD5EEB"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BD5EEB" w:rsidRPr="006C6EB1" w:rsidRDefault="00BD5EEB" w:rsidP="001435F6">
      <w:pPr>
        <w:jc w:val="both"/>
        <w:rPr>
          <w:rFonts w:ascii="Arial" w:hAnsi="Arial" w:cs="Arial"/>
        </w:rPr>
      </w:pPr>
    </w:p>
  </w:footnote>
  <w:footnote w:id="31">
    <w:p w14:paraId="7602B9C0" w14:textId="77777777" w:rsidR="00BD5EEB" w:rsidRDefault="00BD5EEB"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BD5EEB" w:rsidRDefault="00BD5EEB"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BD5EEB" w:rsidRPr="006C6EB1" w:rsidRDefault="00BD5EEB"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BD5EEB" w:rsidRDefault="00BD5EEB"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BD5EEB" w:rsidRPr="006C6EB1" w:rsidRDefault="00BD5EEB"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BD5EEB" w:rsidRDefault="00BD5EEB" w:rsidP="001435F6">
      <w:pPr>
        <w:pStyle w:val="Textpoznmkypodiarou"/>
      </w:pPr>
    </w:p>
  </w:footnote>
  <w:footnote w:id="39">
    <w:p w14:paraId="156B4BCF"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BD5EEB" w:rsidRDefault="00BD5EEB" w:rsidP="001435F6">
      <w:pPr>
        <w:pStyle w:val="Textpoznmkypodiarou"/>
        <w:jc w:val="both"/>
      </w:pPr>
    </w:p>
  </w:footnote>
  <w:footnote w:id="40">
    <w:p w14:paraId="72B667DF" w14:textId="77777777" w:rsidR="00BD5EEB" w:rsidRDefault="00BD5EEB"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BD5EEB" w:rsidRDefault="00BD5EEB"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BD5EEB" w:rsidRPr="006C6EB1" w:rsidRDefault="00BD5EEB"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BD5EEB" w:rsidRPr="006C6EB1" w:rsidRDefault="00BD5EEB"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BD5EEB" w:rsidRPr="006C6EB1" w:rsidRDefault="00BD5EEB"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BD5EEB" w:rsidRPr="006C6EB1" w:rsidRDefault="00BD5EEB"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BD5EEB" w:rsidRPr="006C6EB1" w:rsidRDefault="00BD5EEB"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BD5EEB" w:rsidRDefault="00BD5EEB" w:rsidP="001435F6">
      <w:pPr>
        <w:pStyle w:val="Textpoznmkypodiarou"/>
        <w:jc w:val="both"/>
      </w:pPr>
    </w:p>
  </w:footnote>
  <w:footnote w:id="50">
    <w:p w14:paraId="5B8269BB" w14:textId="77777777" w:rsidR="00BD5EEB" w:rsidRDefault="00BD5EEB"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BD5EEB" w:rsidRPr="006C6EB1" w:rsidRDefault="00BD5EEB"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BD5EEB" w:rsidRDefault="00BD5EEB">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w:t>
      </w:r>
      <w:proofErr w:type="spellStart"/>
      <w:r w:rsidRPr="006C6EB1">
        <w:rPr>
          <w:rFonts w:ascii="Arial" w:hAnsi="Arial" w:cs="Arial"/>
        </w:rPr>
        <w:t>pododseku</w:t>
      </w:r>
      <w:proofErr w:type="spellEnd"/>
      <w:r w:rsidRPr="006C6EB1">
        <w:rPr>
          <w:rFonts w:ascii="Arial" w:hAnsi="Arial" w:cs="Arial"/>
        </w:rPr>
        <w:t xml:space="preserve"> smernice 2014/24/EÚ.</w:t>
      </w:r>
    </w:p>
  </w:footnote>
  <w:footnote w:id="56">
    <w:p w14:paraId="7E4ACEB9" w14:textId="77777777" w:rsidR="00BD5EEB" w:rsidRDefault="00BD5EEB"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BD5EEB" w:rsidRDefault="00BD5EEB"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41EF88A" w:rsidR="00BD5EEB" w:rsidRPr="00911733" w:rsidRDefault="00BD5EEB"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 xml:space="preserve">Národná diaľničná spoločnosť, </w:t>
    </w:r>
    <w:proofErr w:type="spellStart"/>
    <w:r w:rsidRPr="00911733">
      <w:rPr>
        <w:rFonts w:cs="Arial"/>
        <w:b w:val="0"/>
        <w:snapToGrid/>
        <w:sz w:val="18"/>
      </w:rPr>
      <w:t>a.s</w:t>
    </w:r>
    <w:proofErr w:type="spellEnd"/>
    <w:r w:rsidRPr="00911733">
      <w:rPr>
        <w:rFonts w:cs="Arial"/>
        <w:b w:val="0"/>
        <w:snapToGrid/>
        <w:sz w:val="18"/>
      </w:rPr>
      <w:t>.</w:t>
    </w:r>
  </w:p>
  <w:p w14:paraId="6403CE10" w14:textId="6E6A4AF9" w:rsidR="00BD5EEB" w:rsidRPr="00D05744" w:rsidRDefault="00BD5EEB"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BD5EEB" w:rsidRPr="006959C1" w:rsidRDefault="00BD5EEB"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removePersonalInformation/>
  <w:removeDateAndTime/>
  <w:proofState w:spelling="clean"/>
  <w:trackRevisions/>
  <w:defaultTabStop w:val="284"/>
  <w:hyphenationZone w:val="425"/>
  <w:characterSpacingControl w:val="doNotCompress"/>
  <w:hdrShapeDefaults>
    <o:shapedefaults v:ext="edit" spidmax="2191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B69"/>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2607F"/>
    <w:rsid w:val="0023009A"/>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56EE"/>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62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089"/>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28F7"/>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1570"/>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08BB"/>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1C5"/>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4E16"/>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672"/>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639"/>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D33"/>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6749"/>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5EEB"/>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12F"/>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0B08"/>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33F"/>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CD9"/>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7.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4.xml"/><Relationship Id="rId47" Type="http://schemas.openxmlformats.org/officeDocument/2006/relationships/control" Target="activeX/activeX18.xml"/><Relationship Id="rId63" Type="http://schemas.openxmlformats.org/officeDocument/2006/relationships/control" Target="activeX/activeX30.xml"/><Relationship Id="rId68" Type="http://schemas.openxmlformats.org/officeDocument/2006/relationships/control" Target="activeX/activeX35.xml"/><Relationship Id="rId84" Type="http://schemas.openxmlformats.org/officeDocument/2006/relationships/control" Target="activeX/activeX48.xml"/><Relationship Id="rId89" Type="http://schemas.openxmlformats.org/officeDocument/2006/relationships/control" Target="activeX/activeX53.xml"/><Relationship Id="rId112" Type="http://schemas.openxmlformats.org/officeDocument/2006/relationships/control" Target="activeX/activeX73.xml"/><Relationship Id="rId16" Type="http://schemas.openxmlformats.org/officeDocument/2006/relationships/hyperlink" Target="https://josephine.proebiz.com/" TargetMode="External"/><Relationship Id="rId107" Type="http://schemas.openxmlformats.org/officeDocument/2006/relationships/control" Target="activeX/activeX68.xml"/><Relationship Id="rId11" Type="http://schemas.openxmlformats.org/officeDocument/2006/relationships/hyperlink" Target="https://eur-lex.europa.eu/legal-content/SK/TXT/HTML/?uri=CELEX:32023R1441" TargetMode="External"/><Relationship Id="rId32" Type="http://schemas.openxmlformats.org/officeDocument/2006/relationships/control" Target="activeX/activeX5.xml"/><Relationship Id="rId37" Type="http://schemas.openxmlformats.org/officeDocument/2006/relationships/control" Target="activeX/activeX9.xml"/><Relationship Id="rId53" Type="http://schemas.openxmlformats.org/officeDocument/2006/relationships/control" Target="activeX/activeX23.xml"/><Relationship Id="rId58" Type="http://schemas.openxmlformats.org/officeDocument/2006/relationships/image" Target="media/image10.wmf"/><Relationship Id="rId74" Type="http://schemas.openxmlformats.org/officeDocument/2006/relationships/control" Target="activeX/activeX40.xml"/><Relationship Id="rId79" Type="http://schemas.openxmlformats.org/officeDocument/2006/relationships/control" Target="activeX/activeX45.xml"/><Relationship Id="rId102" Type="http://schemas.openxmlformats.org/officeDocument/2006/relationships/control" Target="activeX/activeX64.xml"/><Relationship Id="rId123"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control" Target="activeX/activeX28.xml"/><Relationship Id="rId82" Type="http://schemas.openxmlformats.org/officeDocument/2006/relationships/control" Target="activeX/activeX47.xml"/><Relationship Id="rId90" Type="http://schemas.openxmlformats.org/officeDocument/2006/relationships/control" Target="activeX/activeX54.xml"/><Relationship Id="rId95" Type="http://schemas.openxmlformats.org/officeDocument/2006/relationships/control" Target="activeX/activeX59.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30" Type="http://schemas.openxmlformats.org/officeDocument/2006/relationships/control" Target="activeX/activeX4.xml"/><Relationship Id="rId35" Type="http://schemas.openxmlformats.org/officeDocument/2006/relationships/control" Target="activeX/activeX7.xml"/><Relationship Id="rId43" Type="http://schemas.openxmlformats.org/officeDocument/2006/relationships/control" Target="activeX/activeX15.xml"/><Relationship Id="rId48" Type="http://schemas.openxmlformats.org/officeDocument/2006/relationships/image" Target="media/image8.wmf"/><Relationship Id="rId56" Type="http://schemas.openxmlformats.org/officeDocument/2006/relationships/control" Target="activeX/activeX25.xml"/><Relationship Id="rId64" Type="http://schemas.openxmlformats.org/officeDocument/2006/relationships/control" Target="activeX/activeX31.xml"/><Relationship Id="rId69" Type="http://schemas.openxmlformats.org/officeDocument/2006/relationships/control" Target="activeX/activeX36.xml"/><Relationship Id="rId77" Type="http://schemas.openxmlformats.org/officeDocument/2006/relationships/control" Target="activeX/activeX43.xml"/><Relationship Id="rId100" Type="http://schemas.openxmlformats.org/officeDocument/2006/relationships/control" Target="activeX/activeX63.xml"/><Relationship Id="rId105" Type="http://schemas.openxmlformats.org/officeDocument/2006/relationships/control" Target="activeX/activeX66.xml"/><Relationship Id="rId113" Type="http://schemas.openxmlformats.org/officeDocument/2006/relationships/image" Target="media/image18.wmf"/><Relationship Id="rId118" Type="http://schemas.openxmlformats.org/officeDocument/2006/relationships/control" Target="activeX/activeX78.xml"/><Relationship Id="rId8" Type="http://schemas.openxmlformats.org/officeDocument/2006/relationships/image" Target="media/image1.png"/><Relationship Id="rId51" Type="http://schemas.openxmlformats.org/officeDocument/2006/relationships/control" Target="activeX/activeX21.xml"/><Relationship Id="rId72" Type="http://schemas.openxmlformats.org/officeDocument/2006/relationships/image" Target="media/image12.wmf"/><Relationship Id="rId80" Type="http://schemas.openxmlformats.org/officeDocument/2006/relationships/control" Target="activeX/activeX46.xml"/><Relationship Id="rId85" Type="http://schemas.openxmlformats.org/officeDocument/2006/relationships/control" Target="activeX/activeX49.xml"/><Relationship Id="rId93" Type="http://schemas.openxmlformats.org/officeDocument/2006/relationships/control" Target="activeX/activeX57.xml"/><Relationship Id="rId98" Type="http://schemas.openxmlformats.org/officeDocument/2006/relationships/image" Target="media/image15.wmf"/><Relationship Id="rId12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25" Type="http://schemas.openxmlformats.org/officeDocument/2006/relationships/control" Target="activeX/activeX1.xml"/><Relationship Id="rId33" Type="http://schemas.openxmlformats.org/officeDocument/2006/relationships/control" Target="activeX/activeX6.xml"/><Relationship Id="rId38" Type="http://schemas.openxmlformats.org/officeDocument/2006/relationships/control" Target="activeX/activeX10.xml"/><Relationship Id="rId46" Type="http://schemas.openxmlformats.org/officeDocument/2006/relationships/control" Target="activeX/activeX17.xml"/><Relationship Id="rId59" Type="http://schemas.openxmlformats.org/officeDocument/2006/relationships/control" Target="activeX/activeX27.xml"/><Relationship Id="rId67" Type="http://schemas.openxmlformats.org/officeDocument/2006/relationships/control" Target="activeX/activeX34.xml"/><Relationship Id="rId103" Type="http://schemas.openxmlformats.org/officeDocument/2006/relationships/control" Target="activeX/activeX65.xml"/><Relationship Id="rId108" Type="http://schemas.openxmlformats.org/officeDocument/2006/relationships/control" Target="activeX/activeX69.xml"/><Relationship Id="rId116" Type="http://schemas.openxmlformats.org/officeDocument/2006/relationships/control" Target="activeX/activeX76.xml"/><Relationship Id="rId124" Type="http://schemas.openxmlformats.org/officeDocument/2006/relationships/theme" Target="theme/theme1.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3.xml"/><Relationship Id="rId54" Type="http://schemas.openxmlformats.org/officeDocument/2006/relationships/control" Target="activeX/activeX24.xml"/><Relationship Id="rId62" Type="http://schemas.openxmlformats.org/officeDocument/2006/relationships/control" Target="activeX/activeX29.xml"/><Relationship Id="rId70" Type="http://schemas.openxmlformats.org/officeDocument/2006/relationships/control" Target="activeX/activeX37.xml"/><Relationship Id="rId75" Type="http://schemas.openxmlformats.org/officeDocument/2006/relationships/control" Target="activeX/activeX41.xml"/><Relationship Id="rId83" Type="http://schemas.openxmlformats.org/officeDocument/2006/relationships/image" Target="media/image14.wmf"/><Relationship Id="rId88" Type="http://schemas.openxmlformats.org/officeDocument/2006/relationships/control" Target="activeX/activeX52.xml"/><Relationship Id="rId91" Type="http://schemas.openxmlformats.org/officeDocument/2006/relationships/control" Target="activeX/activeX55.xml"/><Relationship Id="rId96" Type="http://schemas.openxmlformats.org/officeDocument/2006/relationships/control" Target="activeX/activeX60.xml"/><Relationship Id="rId111" Type="http://schemas.openxmlformats.org/officeDocument/2006/relationships/control" Target="activeX/activeX7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uvo.gov.sk/vyhladavanie/vyhladavanie-profilov/detail/9127" TargetMode="Externa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36" Type="http://schemas.openxmlformats.org/officeDocument/2006/relationships/control" Target="activeX/activeX8.xml"/><Relationship Id="rId49" Type="http://schemas.openxmlformats.org/officeDocument/2006/relationships/control" Target="activeX/activeX19.xml"/><Relationship Id="rId57" Type="http://schemas.openxmlformats.org/officeDocument/2006/relationships/control" Target="activeX/activeX26.xml"/><Relationship Id="rId106" Type="http://schemas.openxmlformats.org/officeDocument/2006/relationships/control" Target="activeX/activeX67.xml"/><Relationship Id="rId114" Type="http://schemas.openxmlformats.org/officeDocument/2006/relationships/control" Target="activeX/activeX74.xml"/><Relationship Id="rId119" Type="http://schemas.openxmlformats.org/officeDocument/2006/relationships/control" Target="activeX/activeX79.xml"/><Relationship Id="rId10" Type="http://schemas.openxmlformats.org/officeDocument/2006/relationships/hyperlink" Target="https://www.uvo.gov.sk/vyhladavanie/vyhladavanie-profilov/detail/9127" TargetMode="External"/><Relationship Id="rId31" Type="http://schemas.openxmlformats.org/officeDocument/2006/relationships/image" Target="media/image5.wmf"/><Relationship Id="rId44" Type="http://schemas.openxmlformats.org/officeDocument/2006/relationships/image" Target="media/image7.wmf"/><Relationship Id="rId52" Type="http://schemas.openxmlformats.org/officeDocument/2006/relationships/control" Target="activeX/activeX22.xml"/><Relationship Id="rId60" Type="http://schemas.openxmlformats.org/officeDocument/2006/relationships/image" Target="media/image11.wmf"/><Relationship Id="rId65" Type="http://schemas.openxmlformats.org/officeDocument/2006/relationships/control" Target="activeX/activeX32.xml"/><Relationship Id="rId73" Type="http://schemas.openxmlformats.org/officeDocument/2006/relationships/control" Target="activeX/activeX39.xml"/><Relationship Id="rId78" Type="http://schemas.openxmlformats.org/officeDocument/2006/relationships/control" Target="activeX/activeX44.xml"/><Relationship Id="rId81" Type="http://schemas.openxmlformats.org/officeDocument/2006/relationships/image" Target="media/image13.wmf"/><Relationship Id="rId86" Type="http://schemas.openxmlformats.org/officeDocument/2006/relationships/control" Target="activeX/activeX50.xml"/><Relationship Id="rId94" Type="http://schemas.openxmlformats.org/officeDocument/2006/relationships/control" Target="activeX/activeX58.xml"/><Relationship Id="rId99" Type="http://schemas.openxmlformats.org/officeDocument/2006/relationships/control" Target="activeX/activeX62.xml"/><Relationship Id="rId101" Type="http://schemas.openxmlformats.org/officeDocument/2006/relationships/image" Target="media/image16.wmf"/><Relationship Id="rId12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maria.kokindova@ndsas.sk" TargetMode="Externa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11.xml"/><Relationship Id="rId109" Type="http://schemas.openxmlformats.org/officeDocument/2006/relationships/control" Target="activeX/activeX70.xml"/><Relationship Id="rId34" Type="http://schemas.openxmlformats.org/officeDocument/2006/relationships/image" Target="media/image6.wmf"/><Relationship Id="rId50" Type="http://schemas.openxmlformats.org/officeDocument/2006/relationships/control" Target="activeX/activeX20.xml"/><Relationship Id="rId55" Type="http://schemas.openxmlformats.org/officeDocument/2006/relationships/image" Target="media/image9.wmf"/><Relationship Id="rId76" Type="http://schemas.openxmlformats.org/officeDocument/2006/relationships/control" Target="activeX/activeX42.xml"/><Relationship Id="rId97" Type="http://schemas.openxmlformats.org/officeDocument/2006/relationships/control" Target="activeX/activeX61.xml"/><Relationship Id="rId104" Type="http://schemas.openxmlformats.org/officeDocument/2006/relationships/image" Target="media/image17.wmf"/><Relationship Id="rId120" Type="http://schemas.openxmlformats.org/officeDocument/2006/relationships/header" Target="header1.xml"/><Relationship Id="rId7" Type="http://schemas.openxmlformats.org/officeDocument/2006/relationships/hyperlink" Target="http://www.ndsas.sk/" TargetMode="External"/><Relationship Id="rId71" Type="http://schemas.openxmlformats.org/officeDocument/2006/relationships/control" Target="activeX/activeX38.xml"/><Relationship Id="rId92" Type="http://schemas.openxmlformats.org/officeDocument/2006/relationships/control" Target="activeX/activeX56.xml"/><Relationship Id="rId2" Type="http://schemas.openxmlformats.org/officeDocument/2006/relationships/styles" Target="styles.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2.xml"/><Relationship Id="rId45" Type="http://schemas.openxmlformats.org/officeDocument/2006/relationships/control" Target="activeX/activeX16.xml"/><Relationship Id="rId66" Type="http://schemas.openxmlformats.org/officeDocument/2006/relationships/control" Target="activeX/activeX33.xml"/><Relationship Id="rId87" Type="http://schemas.openxmlformats.org/officeDocument/2006/relationships/control" Target="activeX/activeX51.xml"/><Relationship Id="rId110" Type="http://schemas.openxmlformats.org/officeDocument/2006/relationships/control" Target="activeX/activeX71.xml"/><Relationship Id="rId115" Type="http://schemas.openxmlformats.org/officeDocument/2006/relationships/control" Target="activeX/activeX7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74</Pages>
  <Words>29641</Words>
  <Characters>168958</Characters>
  <Application>Microsoft Office Word</Application>
  <DocSecurity>0</DocSecurity>
  <Lines>1407</Lines>
  <Paragraphs>396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198203</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2024-10-01T08:36:00Z</dcterms:created>
  <dcterms:modified xsi:type="dcterms:W3CDTF">2024-11-21T06:40:00Z</dcterms:modified>
</cp:coreProperties>
</file>